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E50" w:rsidRPr="00EC3A41" w:rsidRDefault="00E06E50" w:rsidP="00E06E50">
      <w:pPr>
        <w:ind w:firstLine="31680"/>
        <w:contextualSpacing/>
        <w:rPr>
          <w:ins w:id="0" w:author="Administrator" w:date="2017-05-08T10:00:00Z"/>
        </w:rPr>
      </w:pP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马尾藻海，又称萨加索海，是大西洋中一个没有岸的</w:t>
      </w:r>
      <w:r w:rsidRPr="00EC3A41">
        <w:rPr>
          <w:szCs w:val="21"/>
        </w:rPr>
        <w:t>"</w:t>
      </w:r>
      <w:r w:rsidRPr="00EC3A41">
        <w:rPr>
          <w:rFonts w:hint="eastAsia"/>
          <w:szCs w:val="21"/>
        </w:rPr>
        <w:t>海</w:t>
      </w:r>
      <w:r w:rsidRPr="00EC3A41">
        <w:rPr>
          <w:szCs w:val="21"/>
        </w:rPr>
        <w:t>"</w:t>
      </w:r>
      <w:r w:rsidRPr="00EC3A41">
        <w:rPr>
          <w:rFonts w:hint="eastAsia"/>
          <w:szCs w:val="21"/>
        </w:rPr>
        <w:t>，百慕大地区大致在北纬</w:t>
      </w:r>
      <w:r w:rsidRPr="00EC3A41">
        <w:rPr>
          <w:szCs w:val="21"/>
        </w:rPr>
        <w:t>20</w:t>
      </w:r>
      <w:r w:rsidRPr="00EC3A41">
        <w:rPr>
          <w:rFonts w:hint="eastAsia"/>
          <w:szCs w:val="21"/>
        </w:rPr>
        <w:t>～</w:t>
      </w:r>
      <w:r w:rsidRPr="00EC3A41">
        <w:rPr>
          <w:szCs w:val="21"/>
        </w:rPr>
        <w:t>35</w:t>
      </w:r>
      <w:r w:rsidRPr="00EC3A41">
        <w:rPr>
          <w:rFonts w:hint="eastAsia"/>
          <w:szCs w:val="21"/>
        </w:rPr>
        <w:t>°、西经</w:t>
      </w:r>
      <w:r w:rsidRPr="00EC3A41">
        <w:rPr>
          <w:szCs w:val="21"/>
        </w:rPr>
        <w:t>35</w:t>
      </w:r>
      <w:r w:rsidRPr="00EC3A41">
        <w:rPr>
          <w:rFonts w:hint="eastAsia"/>
          <w:szCs w:val="21"/>
        </w:rPr>
        <w:t>～</w:t>
      </w:r>
      <w:r w:rsidRPr="00EC3A41">
        <w:rPr>
          <w:szCs w:val="21"/>
        </w:rPr>
        <w:t>70</w:t>
      </w:r>
      <w:r w:rsidRPr="00EC3A41">
        <w:rPr>
          <w:rFonts w:hint="eastAsia"/>
          <w:szCs w:val="21"/>
        </w:rPr>
        <w:t>°之间，覆盖</w:t>
      </w:r>
      <w:r w:rsidRPr="00EC3A41">
        <w:rPr>
          <w:szCs w:val="21"/>
        </w:rPr>
        <w:t>500</w:t>
      </w:r>
      <w:r w:rsidRPr="00EC3A41">
        <w:rPr>
          <w:rFonts w:hint="eastAsia"/>
          <w:szCs w:val="21"/>
        </w:rPr>
        <w:t>～</w:t>
      </w:r>
      <w:r w:rsidRPr="00EC3A41">
        <w:rPr>
          <w:szCs w:val="21"/>
        </w:rPr>
        <w:t>600</w:t>
      </w:r>
      <w:r w:rsidRPr="00EC3A41">
        <w:rPr>
          <w:rFonts w:hint="eastAsia"/>
          <w:szCs w:val="21"/>
        </w:rPr>
        <w:t>万平方千米的水域。马尾藻海围绕着百慕大群岛，与大陆毫无瓜葛，所以它名虽为“海”，但实际上并不是严格意义上的海，只能说是大西洋中一个特殊的水域。</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印度洋是世界的第三大洋。位于亚洲、大洋洲、非洲和南极洲之间。包括属海的面积为</w:t>
      </w:r>
      <w:r w:rsidRPr="00EC3A41">
        <w:rPr>
          <w:szCs w:val="21"/>
        </w:rPr>
        <w:t>7411.8</w:t>
      </w:r>
      <w:r w:rsidRPr="00EC3A41">
        <w:rPr>
          <w:rFonts w:hint="eastAsia"/>
          <w:szCs w:val="21"/>
        </w:rPr>
        <w:t>万平方千米，不包括属海的面积为</w:t>
      </w:r>
      <w:r w:rsidRPr="00EC3A41">
        <w:rPr>
          <w:szCs w:val="21"/>
        </w:rPr>
        <w:t>7342.7</w:t>
      </w:r>
      <w:r w:rsidRPr="00EC3A41">
        <w:rPr>
          <w:rFonts w:hint="eastAsia"/>
          <w:szCs w:val="21"/>
        </w:rPr>
        <w:t>万平方千米，约占世界海洋总面积的</w:t>
      </w:r>
      <w:r w:rsidRPr="00EC3A41">
        <w:rPr>
          <w:szCs w:val="21"/>
        </w:rPr>
        <w:t>20%</w:t>
      </w:r>
      <w:r w:rsidRPr="00EC3A41">
        <w:rPr>
          <w:rFonts w:hint="eastAsia"/>
          <w:szCs w:val="21"/>
        </w:rPr>
        <w:t>。印度洋板块形成于九千万年以前的白垩纪。</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马尔马拉海东西长</w:t>
      </w:r>
      <w:r w:rsidRPr="00EC3A41">
        <w:rPr>
          <w:szCs w:val="21"/>
        </w:rPr>
        <w:t>270</w:t>
      </w:r>
      <w:r w:rsidRPr="00EC3A41">
        <w:rPr>
          <w:rFonts w:hint="eastAsia"/>
          <w:szCs w:val="21"/>
        </w:rPr>
        <w:t>千米，南北宽约</w:t>
      </w:r>
      <w:r w:rsidRPr="00EC3A41">
        <w:rPr>
          <w:szCs w:val="21"/>
        </w:rPr>
        <w:t>70</w:t>
      </w:r>
      <w:r w:rsidRPr="00EC3A41">
        <w:rPr>
          <w:rFonts w:hint="eastAsia"/>
          <w:szCs w:val="21"/>
        </w:rPr>
        <w:t>千米，面积为</w:t>
      </w:r>
      <w:r w:rsidRPr="00EC3A41">
        <w:rPr>
          <w:szCs w:val="21"/>
        </w:rPr>
        <w:t>1.1</w:t>
      </w:r>
      <w:r w:rsidRPr="00EC3A41">
        <w:rPr>
          <w:rFonts w:hint="eastAsia"/>
          <w:szCs w:val="21"/>
        </w:rPr>
        <w:t>万平方千米，只相当于我国的</w:t>
      </w:r>
      <w:r w:rsidRPr="00EC3A41">
        <w:rPr>
          <w:szCs w:val="21"/>
        </w:rPr>
        <w:t>4.5</w:t>
      </w:r>
      <w:r w:rsidRPr="00EC3A41">
        <w:rPr>
          <w:rFonts w:hint="eastAsia"/>
          <w:szCs w:val="21"/>
        </w:rPr>
        <w:t>个太湖那么大，是世界上最小的海。</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马来群岛，也叫南洋群岛，世界上最大的岛群。它位于亚洲东南部太平洋与印度洋之间辽阔的海域上。该群岛由</w:t>
      </w:r>
      <w:r w:rsidRPr="00EC3A41">
        <w:rPr>
          <w:szCs w:val="21"/>
        </w:rPr>
        <w:t>2</w:t>
      </w:r>
      <w:r w:rsidRPr="00EC3A41">
        <w:rPr>
          <w:rFonts w:hint="eastAsia"/>
          <w:szCs w:val="21"/>
        </w:rPr>
        <w:t>万多个岛屿组成。总陆地面积</w:t>
      </w:r>
      <w:r w:rsidRPr="00EC3A41">
        <w:rPr>
          <w:szCs w:val="21"/>
        </w:rPr>
        <w:t>2475249</w:t>
      </w:r>
      <w:r w:rsidRPr="00EC3A41">
        <w:rPr>
          <w:rFonts w:hint="eastAsia"/>
          <w:szCs w:val="21"/>
        </w:rPr>
        <w:t>平方千米，约占世界岛屿面积的</w:t>
      </w:r>
      <w:r w:rsidRPr="00EC3A41">
        <w:rPr>
          <w:szCs w:val="21"/>
        </w:rPr>
        <w:t>20%</w:t>
      </w:r>
      <w:r w:rsidRPr="00EC3A41">
        <w:rPr>
          <w:rFonts w:hint="eastAsia"/>
          <w:szCs w:val="21"/>
        </w:rPr>
        <w:t>。沿赤道延伸</w:t>
      </w:r>
      <w:r w:rsidRPr="00EC3A41">
        <w:rPr>
          <w:szCs w:val="21"/>
        </w:rPr>
        <w:t>6100</w:t>
      </w:r>
      <w:r w:rsidRPr="00EC3A41">
        <w:rPr>
          <w:rFonts w:hint="eastAsia"/>
          <w:szCs w:val="21"/>
        </w:rPr>
        <w:t>千米，南</w:t>
      </w:r>
      <w:r w:rsidRPr="00EC3A41">
        <w:rPr>
          <w:szCs w:val="21"/>
        </w:rPr>
        <w:t>-</w:t>
      </w:r>
      <w:r w:rsidRPr="00EC3A41">
        <w:rPr>
          <w:rFonts w:hint="eastAsia"/>
          <w:szCs w:val="21"/>
        </w:rPr>
        <w:t>北最大宽度</w:t>
      </w:r>
      <w:r w:rsidRPr="00EC3A41">
        <w:rPr>
          <w:szCs w:val="21"/>
        </w:rPr>
        <w:t>3500</w:t>
      </w:r>
      <w:r w:rsidRPr="00EC3A41">
        <w:rPr>
          <w:rFonts w:hint="eastAsia"/>
          <w:szCs w:val="21"/>
        </w:rPr>
        <w:t>千米。</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台湾海峡是中国台湾岛与福建海岸之间的海峡，被称为“海上走廊”。</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我国海域从北向南依次为渤海、黄海、东海、南海。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近来一般把大洋型地壳从上到下分为三层：①未固结的沉积物，在大西洋中平均厚度为</w:t>
      </w:r>
      <w:r w:rsidRPr="00EC3A41">
        <w:rPr>
          <w:szCs w:val="21"/>
        </w:rPr>
        <w:t>1km</w:t>
      </w:r>
      <w:r w:rsidRPr="00EC3A41">
        <w:rPr>
          <w:rFonts w:hint="eastAsia"/>
          <w:szCs w:val="21"/>
        </w:rPr>
        <w:t>，在太平洋底厚度仅</w:t>
      </w:r>
      <w:r w:rsidRPr="00EC3A41">
        <w:rPr>
          <w:szCs w:val="21"/>
        </w:rPr>
        <w:t>0.5km</w:t>
      </w:r>
      <w:r w:rsidRPr="00EC3A41">
        <w:rPr>
          <w:rFonts w:hint="eastAsia"/>
          <w:szCs w:val="21"/>
        </w:rPr>
        <w:t>。②固结的沉积物，厚约</w:t>
      </w:r>
      <w:r w:rsidRPr="00EC3A41">
        <w:rPr>
          <w:szCs w:val="21"/>
        </w:rPr>
        <w:t>1.7km</w:t>
      </w:r>
      <w:r w:rsidRPr="00EC3A41">
        <w:rPr>
          <w:rFonts w:hint="eastAsia"/>
          <w:szCs w:val="21"/>
        </w:rPr>
        <w:t>，</w:t>
      </w:r>
      <w:r w:rsidRPr="00EC3A41">
        <w:rPr>
          <w:szCs w:val="21"/>
        </w:rPr>
        <w:t>p</w:t>
      </w:r>
      <w:r w:rsidRPr="00EC3A41">
        <w:rPr>
          <w:rFonts w:hint="eastAsia"/>
          <w:szCs w:val="21"/>
        </w:rPr>
        <w:t>波速度为</w:t>
      </w:r>
      <w:r w:rsidRPr="00EC3A41">
        <w:rPr>
          <w:szCs w:val="21"/>
        </w:rPr>
        <w:t>5km/S</w:t>
      </w:r>
      <w:r w:rsidRPr="00EC3A41">
        <w:rPr>
          <w:rFonts w:hint="eastAsia"/>
          <w:szCs w:val="21"/>
        </w:rPr>
        <w:t>。③厚度不到</w:t>
      </w:r>
      <w:r w:rsidRPr="00EC3A41">
        <w:rPr>
          <w:szCs w:val="21"/>
        </w:rPr>
        <w:t>5</w:t>
      </w:r>
      <w:r w:rsidRPr="00EC3A41">
        <w:rPr>
          <w:rFonts w:hint="eastAsia"/>
          <w:szCs w:val="21"/>
        </w:rPr>
        <w:t>千米的可能是玄武岩或辉长岩层，其中</w:t>
      </w:r>
      <w:r w:rsidRPr="00EC3A41">
        <w:rPr>
          <w:szCs w:val="21"/>
        </w:rPr>
        <w:t>p</w:t>
      </w:r>
      <w:r w:rsidRPr="00EC3A41">
        <w:rPr>
          <w:rFonts w:hint="eastAsia"/>
          <w:szCs w:val="21"/>
        </w:rPr>
        <w:t>波速度为</w:t>
      </w:r>
      <w:r w:rsidRPr="00EC3A41">
        <w:rPr>
          <w:szCs w:val="21"/>
        </w:rPr>
        <w:t>6.7</w:t>
      </w:r>
      <w:r w:rsidRPr="00EC3A41">
        <w:rPr>
          <w:rFonts w:hint="eastAsia"/>
          <w:szCs w:val="21"/>
        </w:rPr>
        <w:t>千米</w:t>
      </w:r>
      <w:r w:rsidRPr="00EC3A41">
        <w:rPr>
          <w:szCs w:val="21"/>
        </w:rPr>
        <w:t>/</w:t>
      </w:r>
      <w:r w:rsidRPr="00EC3A41">
        <w:rPr>
          <w:rFonts w:hint="eastAsia"/>
          <w:szCs w:val="21"/>
        </w:rPr>
        <w:t>秒。</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洋中脊隆起于洋底中部，并贯穿整个世界大洋，为地球上最长、最宽的环球性洋中山系。中脊顶部及裂谷有裸露的玄武岩。它是洋壳层的组成岩石。</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海沟是位于海洋中的两壁较陡、狭长的、水深大于</w:t>
      </w:r>
      <w:r w:rsidRPr="00EC3A41">
        <w:rPr>
          <w:szCs w:val="21"/>
        </w:rPr>
        <w:t>6000m</w:t>
      </w:r>
      <w:r w:rsidRPr="00EC3A41">
        <w:rPr>
          <w:rFonts w:hint="eastAsia"/>
          <w:szCs w:val="21"/>
        </w:rPr>
        <w:t>的沟槽，是海底最深的地方，最大水深可达到一万多米。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地球内部的热能通过岩层传导和地热流体对流作用不断向地球表面散失，热流方向总是垂直于地面，以大地热流值表征热流状况，定义为单位时间内通过地球表面单位面积的热流值。</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海水是一种非常复杂的多组分水溶液。海水中各种元素都以一定的物理化学形态存在。研究海水物理、化学过程的基本参数包括盐度、温度和密度。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海水运动的形式包括潮汐、潮流和洋流。</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威尔逊旋回即大陆岩石圈在水平方向上的彼此分离与拼合运动的一次全过程。包括萌芽阶段、初始阶段、成熟阶段、衰退阶段、残余阶段和消亡阶段。大洋中脊虽然继续扩张增生，但大洋边缘一侧或两侧出现强烈的俯冲、消减作用海洋总面积渐趋减小。如太平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板块边界为不稳定地带，地震几乎全部分布在板块的边界上，火山也特别多在边界附近，其他如张裂、岩浆上升、热流增高、大规模的水平错动等，也多发生在边界线上，其中地震活动是板块划分的首要标志。</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综合大洋钻探计划</w:t>
      </w:r>
      <w:r w:rsidRPr="00EC3A41">
        <w:rPr>
          <w:szCs w:val="21"/>
        </w:rPr>
        <w:t>(IODP)</w:t>
      </w:r>
      <w:r w:rsidRPr="00EC3A41">
        <w:rPr>
          <w:rFonts w:hint="eastAsia"/>
          <w:szCs w:val="21"/>
        </w:rPr>
        <w:t>在中国的办公室设在同济大学。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边缘海盆地是岛弧靠大陆一侧的深海盆地。水深约</w:t>
      </w:r>
      <w:r w:rsidRPr="00EC3A41">
        <w:rPr>
          <w:szCs w:val="21"/>
        </w:rPr>
        <w:t>2000</w:t>
      </w:r>
      <w:r w:rsidRPr="00EC3A41">
        <w:rPr>
          <w:rFonts w:hint="eastAsia"/>
          <w:szCs w:val="21"/>
        </w:rPr>
        <w:t>～</w:t>
      </w:r>
      <w:r w:rsidRPr="00EC3A41">
        <w:rPr>
          <w:szCs w:val="21"/>
        </w:rPr>
        <w:t>5000</w:t>
      </w:r>
      <w:r w:rsidRPr="00EC3A41">
        <w:rPr>
          <w:rFonts w:hint="eastAsia"/>
          <w:szCs w:val="21"/>
        </w:rPr>
        <w:t>米。与海沟、岛弧组成沟弧盆系。边缘海盆地与火山岛弧相连，故其热流值一般较高。</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海平面是海的平均高度。指在某一时刻假设没有潮汐、波浪、海涌或其他扰动因素引起的海面波动，海洋所能保持的水平面。影响海平面变化的因素包括地壳运动、海洋水体变化和洋盆容积变化。</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海蚀作用的表现形式包括冲蚀、磨蚀和溶蚀。</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大陆架沉积，又称浅海沉积。分布于大陆架海底的沉积物。水深大致为</w:t>
      </w:r>
      <w:r w:rsidRPr="00EC3A41">
        <w:rPr>
          <w:szCs w:val="21"/>
        </w:rPr>
        <w:t>20</w:t>
      </w:r>
      <w:r w:rsidRPr="00EC3A41">
        <w:rPr>
          <w:rFonts w:hint="eastAsia"/>
          <w:szCs w:val="21"/>
        </w:rPr>
        <w:t>～</w:t>
      </w:r>
      <w:r w:rsidRPr="00EC3A41">
        <w:rPr>
          <w:szCs w:val="21"/>
        </w:rPr>
        <w:t>200</w:t>
      </w:r>
      <w:r w:rsidRPr="00EC3A41">
        <w:rPr>
          <w:rFonts w:hint="eastAsia"/>
          <w:szCs w:val="21"/>
        </w:rPr>
        <w:t>米。沉积物以陆源碎屑为主。</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古海洋学是研究地质时期海洋环境及其演化的科学，又称历史海洋学。它利用现代地质学和海洋学知识，通过海洋沉积物的分析和研究，了解古海洋表层及底层环流的形成、演化及其地质作用，阐明海水成分在地质历史中的变化，浮游和底栖生物的演化，生产力和生物地理发展史及其对沉积作用的影响，以及海洋沉积作用的历史。深海钻探和同位素地球化学等方面的古海洋学研究，揭示了大洋演化中的一系列重大事件</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后滨是海岸带的一部分，位于平均高潮线至特大高潮线之间，一般地形较平坦。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瀉湖是被沙嘴、沙坝或珊瑚分割而与外海相分离的局部海水水域。</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珊瑚海位于太平洋西南部海域，澳大利亚和新几内亚以东，新喀里多尼亚和新赫布里底岛以西，所罗门群岛以南，南北长约</w:t>
      </w:r>
      <w:r w:rsidRPr="00EC3A41">
        <w:rPr>
          <w:szCs w:val="21"/>
        </w:rPr>
        <w:t>2250</w:t>
      </w:r>
      <w:r w:rsidRPr="00EC3A41">
        <w:rPr>
          <w:rFonts w:hint="eastAsia"/>
          <w:szCs w:val="21"/>
        </w:rPr>
        <w:t>千米，东西宽约</w:t>
      </w:r>
      <w:r w:rsidRPr="00EC3A41">
        <w:rPr>
          <w:szCs w:val="21"/>
        </w:rPr>
        <w:t>2414</w:t>
      </w:r>
      <w:r w:rsidRPr="00EC3A41">
        <w:rPr>
          <w:rFonts w:hint="eastAsia"/>
          <w:szCs w:val="21"/>
        </w:rPr>
        <w:t>千米，面积</w:t>
      </w:r>
      <w:r w:rsidRPr="00EC3A41">
        <w:rPr>
          <w:szCs w:val="21"/>
        </w:rPr>
        <w:t>4791000</w:t>
      </w:r>
      <w:r w:rsidRPr="00EC3A41">
        <w:rPr>
          <w:rFonts w:hint="eastAsia"/>
          <w:szCs w:val="21"/>
        </w:rPr>
        <w:t>㎞²，是世界上最大的海。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格陵兰岛位于北美洲的东北部，在北冰洋和大西洋之间，全岛面积为</w:t>
      </w:r>
      <w:r w:rsidRPr="00EC3A41">
        <w:rPr>
          <w:szCs w:val="21"/>
        </w:rPr>
        <w:t>216.6</w:t>
      </w:r>
      <w:r w:rsidRPr="00EC3A41">
        <w:rPr>
          <w:rFonts w:hint="eastAsia"/>
          <w:szCs w:val="21"/>
        </w:rPr>
        <w:t>万平方千米，海岸线全长</w:t>
      </w:r>
      <w:r w:rsidRPr="00EC3A41">
        <w:rPr>
          <w:szCs w:val="21"/>
        </w:rPr>
        <w:t>3.5</w:t>
      </w:r>
      <w:r w:rsidRPr="00EC3A41">
        <w:rPr>
          <w:rFonts w:hint="eastAsia"/>
          <w:szCs w:val="21"/>
        </w:rPr>
        <w:t>万多千米，是世界上最大的岛屿，比西欧加上中欧的面积总和还要大一些，因此也有人称之为格陵兰次大陆。</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阿拉伯半岛南靠阿拉伯海，东临波斯湾、阿曼湾，北面以阿拉伯河口－亚喀巴湾顶端为界，与亚洲大陆主体部分相连，位于印度洋板块。半岛南北长约</w:t>
      </w:r>
      <w:r w:rsidRPr="00EC3A41">
        <w:rPr>
          <w:szCs w:val="21"/>
        </w:rPr>
        <w:t>2240</w:t>
      </w:r>
      <w:r w:rsidRPr="00EC3A41">
        <w:rPr>
          <w:rFonts w:hint="eastAsia"/>
          <w:szCs w:val="21"/>
        </w:rPr>
        <w:t>千米，东西宽约</w:t>
      </w:r>
      <w:r w:rsidRPr="00EC3A41">
        <w:rPr>
          <w:szCs w:val="21"/>
        </w:rPr>
        <w:t>1200</w:t>
      </w:r>
      <w:r w:rsidRPr="00EC3A41">
        <w:rPr>
          <w:rFonts w:hint="eastAsia"/>
          <w:szCs w:val="21"/>
        </w:rPr>
        <w:t>～</w:t>
      </w:r>
      <w:r w:rsidRPr="00EC3A41">
        <w:rPr>
          <w:szCs w:val="21"/>
        </w:rPr>
        <w:t>1900</w:t>
      </w:r>
      <w:r w:rsidRPr="00EC3A41">
        <w:rPr>
          <w:rFonts w:hint="eastAsia"/>
          <w:szCs w:val="21"/>
        </w:rPr>
        <w:t>千米，总面积达</w:t>
      </w:r>
      <w:r w:rsidRPr="00EC3A41">
        <w:rPr>
          <w:szCs w:val="21"/>
        </w:rPr>
        <w:t>322</w:t>
      </w:r>
      <w:r w:rsidRPr="00EC3A41">
        <w:rPr>
          <w:rFonts w:hint="eastAsia"/>
          <w:szCs w:val="21"/>
        </w:rPr>
        <w:t>万平方千米，是世界最大的半岛。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地中海东西共长约</w:t>
      </w:r>
      <w:r w:rsidRPr="00EC3A41">
        <w:rPr>
          <w:szCs w:val="21"/>
        </w:rPr>
        <w:t>4000</w:t>
      </w:r>
      <w:r w:rsidRPr="00EC3A41">
        <w:rPr>
          <w:rFonts w:hint="eastAsia"/>
          <w:szCs w:val="21"/>
        </w:rPr>
        <w:t>千米，南北宽约</w:t>
      </w:r>
      <w:r w:rsidRPr="00EC3A41">
        <w:rPr>
          <w:szCs w:val="21"/>
        </w:rPr>
        <w:t>1800</w:t>
      </w:r>
      <w:r w:rsidRPr="00EC3A41">
        <w:rPr>
          <w:rFonts w:hint="eastAsia"/>
          <w:szCs w:val="21"/>
        </w:rPr>
        <w:t>千米，面积约为</w:t>
      </w:r>
      <w:r w:rsidRPr="00EC3A41">
        <w:rPr>
          <w:szCs w:val="21"/>
        </w:rPr>
        <w:t>2512000</w:t>
      </w:r>
      <w:r w:rsidRPr="00EC3A41">
        <w:rPr>
          <w:rFonts w:hint="eastAsia"/>
          <w:szCs w:val="21"/>
        </w:rPr>
        <w:t>平方千米，是世界最大的陆间海，同时也是世界上最古老的海，历史比大西洋还要古老。</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：莫桑比克海峡全长</w:t>
      </w:r>
      <w:r w:rsidRPr="00EC3A41">
        <w:rPr>
          <w:szCs w:val="21"/>
        </w:rPr>
        <w:t>1670</w:t>
      </w:r>
      <w:r w:rsidRPr="00EC3A41">
        <w:rPr>
          <w:rFonts w:hint="eastAsia"/>
          <w:szCs w:val="21"/>
        </w:rPr>
        <w:t>千米，呈东北斜向西南走向。海峡两端宽中间窄，是世界上最长的海峡。</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德雷克海峡位于南美洲南端与南设得兰群岛之间，长</w:t>
      </w:r>
      <w:r w:rsidRPr="00EC3A41">
        <w:rPr>
          <w:szCs w:val="21"/>
        </w:rPr>
        <w:t>300</w:t>
      </w:r>
      <w:r w:rsidRPr="00EC3A41">
        <w:rPr>
          <w:rFonts w:hint="eastAsia"/>
          <w:szCs w:val="21"/>
        </w:rPr>
        <w:t>千米，宽</w:t>
      </w:r>
      <w:r w:rsidRPr="00EC3A41">
        <w:rPr>
          <w:szCs w:val="21"/>
        </w:rPr>
        <w:t>900</w:t>
      </w:r>
      <w:r w:rsidRPr="00EC3A41">
        <w:rPr>
          <w:rFonts w:hint="eastAsia"/>
          <w:szCs w:val="21"/>
        </w:rPr>
        <w:t>～</w:t>
      </w:r>
      <w:r w:rsidRPr="00EC3A41">
        <w:rPr>
          <w:szCs w:val="21"/>
        </w:rPr>
        <w:t>950</w:t>
      </w:r>
      <w:r w:rsidRPr="00EC3A41">
        <w:rPr>
          <w:rFonts w:hint="eastAsia"/>
          <w:szCs w:val="21"/>
        </w:rPr>
        <w:t>千米，平均水深</w:t>
      </w:r>
      <w:r w:rsidRPr="00EC3A41">
        <w:rPr>
          <w:szCs w:val="21"/>
        </w:rPr>
        <w:t>3400</w:t>
      </w:r>
      <w:r w:rsidRPr="00EC3A41">
        <w:rPr>
          <w:rFonts w:hint="eastAsia"/>
          <w:szCs w:val="21"/>
        </w:rPr>
        <w:t>米，最深</w:t>
      </w:r>
      <w:r w:rsidRPr="00EC3A41">
        <w:rPr>
          <w:szCs w:val="21"/>
        </w:rPr>
        <w:t>4750</w:t>
      </w:r>
      <w:r w:rsidRPr="00EC3A41">
        <w:rPr>
          <w:rFonts w:hint="eastAsia"/>
          <w:szCs w:val="21"/>
        </w:rPr>
        <w:t>米。德雷克海峡是世界上最宽的海峡，其宽度竟达</w:t>
      </w:r>
      <w:r w:rsidRPr="00EC3A41">
        <w:rPr>
          <w:szCs w:val="21"/>
        </w:rPr>
        <w:t>970</w:t>
      </w:r>
      <w:r w:rsidRPr="00EC3A41">
        <w:rPr>
          <w:rFonts w:hint="eastAsia"/>
          <w:szCs w:val="21"/>
        </w:rPr>
        <w:t>千米，最窄处也有</w:t>
      </w:r>
      <w:r w:rsidRPr="00EC3A41">
        <w:rPr>
          <w:szCs w:val="21"/>
        </w:rPr>
        <w:t>890</w:t>
      </w:r>
      <w:r w:rsidRPr="00EC3A41">
        <w:rPr>
          <w:rFonts w:hint="eastAsia"/>
          <w:szCs w:val="21"/>
        </w:rPr>
        <w:t>千米。同时，德雷克海峡又是世界上最深的海峡，其最大深度为</w:t>
      </w:r>
      <w:r w:rsidRPr="00EC3A41">
        <w:rPr>
          <w:szCs w:val="21"/>
        </w:rPr>
        <w:t>5248</w:t>
      </w:r>
      <w:r w:rsidRPr="00EC3A41">
        <w:rPr>
          <w:rFonts w:hint="eastAsia"/>
          <w:szCs w:val="21"/>
        </w:rPr>
        <w:t>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马六甲海峡呈东南－西北走向。它的西北端通印度洋的安达曼海，东南端连接南中国海。海峡全长约</w:t>
      </w:r>
      <w:r w:rsidRPr="00EC3A41">
        <w:rPr>
          <w:szCs w:val="21"/>
        </w:rPr>
        <w:t>1080</w:t>
      </w:r>
      <w:r w:rsidRPr="00EC3A41">
        <w:rPr>
          <w:rFonts w:hint="eastAsia"/>
          <w:szCs w:val="21"/>
        </w:rPr>
        <w:t>千米，西北部最宽达</w:t>
      </w:r>
      <w:r w:rsidRPr="00EC3A41">
        <w:rPr>
          <w:szCs w:val="21"/>
        </w:rPr>
        <w:t>370</w:t>
      </w:r>
      <w:r w:rsidRPr="00EC3A41">
        <w:rPr>
          <w:rFonts w:hint="eastAsia"/>
          <w:szCs w:val="21"/>
        </w:rPr>
        <w:t>千米，东南部最窄处</w:t>
      </w:r>
      <w:r w:rsidRPr="00EC3A41">
        <w:rPr>
          <w:szCs w:val="21"/>
        </w:rPr>
        <w:t>37</w:t>
      </w:r>
      <w:r w:rsidRPr="00EC3A41">
        <w:rPr>
          <w:rFonts w:hint="eastAsia"/>
          <w:szCs w:val="21"/>
        </w:rPr>
        <w:t>千米，水深</w:t>
      </w:r>
      <w:r w:rsidRPr="00EC3A41">
        <w:rPr>
          <w:szCs w:val="21"/>
        </w:rPr>
        <w:t>25</w:t>
      </w:r>
      <w:r w:rsidRPr="00EC3A41">
        <w:rPr>
          <w:rFonts w:hint="eastAsia"/>
          <w:szCs w:val="21"/>
        </w:rPr>
        <w:t>至</w:t>
      </w:r>
      <w:r w:rsidRPr="00EC3A41">
        <w:rPr>
          <w:szCs w:val="21"/>
        </w:rPr>
        <w:t>150</w:t>
      </w:r>
      <w:r w:rsidRPr="00EC3A41">
        <w:rPr>
          <w:rFonts w:hint="eastAsia"/>
          <w:szCs w:val="21"/>
        </w:rPr>
        <w:t>米，是连接沟通太平洋与印度洋的国际水道，也是亚洲与大洋洲的十字路口。</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芬迪湾位于加拿大新斯科舍省和新伯伦瑞克省之间，呈东北</w:t>
      </w:r>
      <w:r w:rsidRPr="00EC3A41">
        <w:rPr>
          <w:szCs w:val="21"/>
        </w:rPr>
        <w:t>-</w:t>
      </w:r>
      <w:r w:rsidRPr="00EC3A41">
        <w:rPr>
          <w:rFonts w:hint="eastAsia"/>
          <w:szCs w:val="21"/>
        </w:rPr>
        <w:t>西南走向。以其迅速涨落的潮汐闻名于世。借助于沿岸的独特地形，潮水可上涨</w:t>
      </w:r>
      <w:r w:rsidRPr="00EC3A41">
        <w:rPr>
          <w:szCs w:val="21"/>
        </w:rPr>
        <w:t>21</w:t>
      </w:r>
      <w:r w:rsidRPr="00EC3A41">
        <w:rPr>
          <w:rFonts w:hint="eastAsia"/>
          <w:szCs w:val="21"/>
        </w:rPr>
        <w:t>公尺，是世界上潮位最高、潮差最大的海湾。</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我国以海岛组成的省级行政建制的有海南省和台湾省。</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浙江海域面积</w:t>
      </w:r>
      <w:r w:rsidRPr="00EC3A41">
        <w:rPr>
          <w:szCs w:val="21"/>
        </w:rPr>
        <w:t>26</w:t>
      </w:r>
      <w:r w:rsidRPr="00EC3A41">
        <w:rPr>
          <w:rFonts w:hint="eastAsia"/>
          <w:szCs w:val="21"/>
        </w:rPr>
        <w:t>万平方千米。面积大于</w:t>
      </w:r>
      <w:r w:rsidRPr="00EC3A41">
        <w:rPr>
          <w:szCs w:val="21"/>
        </w:rPr>
        <w:t>500</w:t>
      </w:r>
      <w:r w:rsidRPr="00EC3A41">
        <w:rPr>
          <w:rFonts w:hint="eastAsia"/>
          <w:szCs w:val="21"/>
        </w:rPr>
        <w:t>平方米的海岛有</w:t>
      </w:r>
      <w:r w:rsidRPr="00EC3A41">
        <w:rPr>
          <w:szCs w:val="21"/>
        </w:rPr>
        <w:t>3061</w:t>
      </w:r>
      <w:r w:rsidRPr="00EC3A41">
        <w:rPr>
          <w:rFonts w:hint="eastAsia"/>
          <w:szCs w:val="21"/>
        </w:rPr>
        <w:t>个，是中国岛屿最多的省份。</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舟山群岛岛礁众多，星罗棋布，位于浙江省东北部海域，属浙江省。舟山群岛是中国第一大群岛，相当于我国海岛总数的</w:t>
      </w:r>
      <w:r w:rsidRPr="00EC3A41">
        <w:rPr>
          <w:szCs w:val="21"/>
        </w:rPr>
        <w:t>20%</w:t>
      </w:r>
      <w:r w:rsidRPr="00EC3A41">
        <w:rPr>
          <w:rFonts w:hint="eastAsia"/>
          <w:szCs w:val="21"/>
        </w:rPr>
        <w:t>，分布海域面积</w:t>
      </w:r>
      <w:r w:rsidRPr="00EC3A41">
        <w:rPr>
          <w:szCs w:val="21"/>
        </w:rPr>
        <w:t>22000</w:t>
      </w:r>
      <w:r w:rsidRPr="00EC3A41">
        <w:rPr>
          <w:rFonts w:hint="eastAsia"/>
          <w:szCs w:val="21"/>
        </w:rPr>
        <w:t>平方千米，陆域面积</w:t>
      </w:r>
      <w:r w:rsidRPr="00EC3A41">
        <w:rPr>
          <w:szCs w:val="21"/>
        </w:rPr>
        <w:t>1371</w:t>
      </w:r>
      <w:r w:rsidRPr="00EC3A41">
        <w:rPr>
          <w:rFonts w:hint="eastAsia"/>
          <w:szCs w:val="21"/>
        </w:rPr>
        <w:t>平方千米。</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英国“挑战者”号调查船于</w:t>
      </w:r>
      <w:r w:rsidRPr="00EC3A41">
        <w:rPr>
          <w:szCs w:val="21"/>
        </w:rPr>
        <w:t>1873</w:t>
      </w:r>
      <w:r w:rsidRPr="00EC3A41">
        <w:rPr>
          <w:rFonts w:hint="eastAsia"/>
          <w:szCs w:val="21"/>
        </w:rPr>
        <w:t>年发现了大洋中脊。</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钓鱼岛地势北部较平坦，南部陡峭，中央山脉横贯东西，位于东海大陆架上，是大陆架外侧的火山岛。</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马里亚纳海沟位于菲律宾东北、马里亚纳群岛附近的太平洋底，亚洲大陆和澳大利亚之间，北起硫黄列岛、西南至雅浦岛附近。最深处在斐查兹海渊，为</w:t>
      </w:r>
      <w:r w:rsidRPr="00EC3A41">
        <w:rPr>
          <w:szCs w:val="21"/>
        </w:rPr>
        <w:t>10924</w:t>
      </w:r>
      <w:r w:rsidRPr="00EC3A41">
        <w:rPr>
          <w:rFonts w:hint="eastAsia"/>
          <w:szCs w:val="21"/>
        </w:rPr>
        <w:t>米，是地球的最深点。</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图们江发源于长白山东南部的石乙水，流经中朝边界，向东北又折向东南，最终流入日本海，是我国最北面的出海口。</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冲积岛是陆地的河流夹带泥沙搬运到海里，沉积下来形成的海上陆地。陆地的河流流速比较急，带着上游冲刷下来的泥沙流到宽阔的海洋后，流速就慢了下来，泥沙就沉积在河口附近，积年累月，越积越多，逐步形成高出水面的陆地，这就叫冲积岛。</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Ansi="宋体" w:hint="eastAsia"/>
          <w:szCs w:val="21"/>
          <w:shd w:val="clear" w:color="auto" w:fill="F5F8FD"/>
        </w:rPr>
        <w:t>在海湾顶部，由于水深变浅，波浪在传播的过程中发生折射弯曲，波能渐降，或者说出现波浪辐散的现象。泥沙随着波能的降低逐渐沉积下来形成海滩。一些优良的海水浴场都是在海湾处形成的。</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莫霍面，地壳同地幔间的分界面，是克罗地亚地震学家莫霍洛维奇于</w:t>
      </w:r>
      <w:r w:rsidRPr="00EC3A41">
        <w:rPr>
          <w:szCs w:val="21"/>
        </w:rPr>
        <w:t>1909</w:t>
      </w:r>
      <w:r w:rsidRPr="00EC3A41">
        <w:rPr>
          <w:rFonts w:hint="eastAsia"/>
          <w:szCs w:val="21"/>
        </w:rPr>
        <w:t>年发现。在该界面附近，纵波的速度从</w:t>
      </w:r>
      <w:r w:rsidRPr="00EC3A41">
        <w:rPr>
          <w:szCs w:val="21"/>
        </w:rPr>
        <w:t>7.0km/s</w:t>
      </w:r>
      <w:r w:rsidRPr="00EC3A41">
        <w:rPr>
          <w:rFonts w:hint="eastAsia"/>
          <w:szCs w:val="21"/>
        </w:rPr>
        <w:t>左右突然增加到</w:t>
      </w:r>
      <w:r w:rsidRPr="00EC3A41">
        <w:rPr>
          <w:szCs w:val="21"/>
        </w:rPr>
        <w:t>8.1km/s</w:t>
      </w:r>
      <w:r w:rsidRPr="00EC3A41">
        <w:rPr>
          <w:rFonts w:hint="eastAsia"/>
          <w:szCs w:val="21"/>
        </w:rPr>
        <w:t>左右；横波的速度也从</w:t>
      </w:r>
      <w:r w:rsidRPr="00EC3A41">
        <w:rPr>
          <w:szCs w:val="21"/>
        </w:rPr>
        <w:t>4.2km/s</w:t>
      </w:r>
      <w:r w:rsidRPr="00EC3A41">
        <w:rPr>
          <w:rFonts w:hint="eastAsia"/>
          <w:szCs w:val="21"/>
        </w:rPr>
        <w:t>突然增至</w:t>
      </w:r>
      <w:r w:rsidRPr="00EC3A41">
        <w:rPr>
          <w:szCs w:val="21"/>
        </w:rPr>
        <w:t>4.4km/s</w:t>
      </w:r>
      <w:r w:rsidRPr="00EC3A41">
        <w:rPr>
          <w:rFonts w:hint="eastAsia"/>
          <w:szCs w:val="21"/>
        </w:rPr>
        <w:t>。其出现的深度在大陆之下平均为</w:t>
      </w:r>
      <w:r w:rsidRPr="00EC3A41">
        <w:rPr>
          <w:szCs w:val="21"/>
        </w:rPr>
        <w:t>33km</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洋壳较陆壳年轻，一般不超过</w:t>
      </w:r>
      <w:r w:rsidRPr="00EC3A41">
        <w:rPr>
          <w:szCs w:val="21"/>
        </w:rPr>
        <w:t>2</w:t>
      </w:r>
      <w:r w:rsidRPr="00EC3A41">
        <w:rPr>
          <w:rFonts w:hint="eastAsia"/>
          <w:szCs w:val="21"/>
        </w:rPr>
        <w:t>亿年，而大部分陆壳至少为</w:t>
      </w:r>
      <w:r w:rsidRPr="00EC3A41">
        <w:rPr>
          <w:szCs w:val="21"/>
        </w:rPr>
        <w:t>10</w:t>
      </w:r>
      <w:r w:rsidRPr="00EC3A41">
        <w:rPr>
          <w:rFonts w:hint="eastAsia"/>
          <w:szCs w:val="21"/>
        </w:rPr>
        <w:t>亿年。</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洋壳形成于大洋中脊轴部，并从脊轴处向外运移，经过深洋盆，最后在海沟处向下俯冲并消亡于地幔之中。</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威尔逊旋回即大陆岩石圈在水平方向上的彼此分离与拼合运动的一次全过程。包括萌芽阶段、初始阶段、成熟阶段、衰退阶段、残余阶段和消亡阶段。陆壳继续开裂，开始出现狭窄的海湾，局部已经出现洋壳。如：红海、亚丁湾。</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威尔逊旋回即大陆岩石圈在水平方向上的彼此分离与拼合运动的一次全过程。包括萌芽阶段、初始阶段、成熟阶段、衰退阶段、残余阶段和消亡阶段。由于大洋中脊向两侧不断增生，海洋边缘又出现俯冲、消减现象，所以大洋迅速扩张。如大西洋。</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int="eastAsia"/>
          <w:bCs/>
          <w:szCs w:val="21"/>
        </w:rPr>
        <w:t>：</w:t>
      </w:r>
      <w:r w:rsidRPr="00EC3A41">
        <w:rPr>
          <w:rFonts w:hint="eastAsia"/>
          <w:szCs w:val="21"/>
        </w:rPr>
        <w:t>威尔逊旋回即大陆岩石圈在水平方向上的彼此分离与拼合运动的一次全过程。包括萌芽阶段、初始阶段、成熟阶段、衰退阶段、残余阶段和消亡阶段。随着洋壳海域的缩小，终于导致两侧陆壳地块相互逼近，其间仅存残留小型洋壳盆地。如地中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威尔逊旋回即大陆岩石圈在水平方向上的彼此分离与拼合运动的一次全过程。包括萌芽阶段、初始阶段、成熟阶段、衰退阶段、残余阶段和消亡阶段。海洋消失，大陆相碰，使大陆边缘原有的沉积物强烈变形隆起成山。如喜马拉雅山，阿尔卑斯山脉。</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钱塘江河口段河床既宽又浅，低潮水深</w:t>
      </w:r>
      <w:r w:rsidRPr="00EC3A41">
        <w:rPr>
          <w:szCs w:val="21"/>
        </w:rPr>
        <w:t>1</w:t>
      </w:r>
      <w:r w:rsidRPr="00EC3A41">
        <w:rPr>
          <w:rFonts w:hint="eastAsia"/>
          <w:szCs w:val="21"/>
        </w:rPr>
        <w:t>～</w:t>
      </w:r>
      <w:r w:rsidRPr="00EC3A41">
        <w:rPr>
          <w:szCs w:val="21"/>
        </w:rPr>
        <w:t>3</w:t>
      </w:r>
      <w:r w:rsidRPr="00EC3A41">
        <w:rPr>
          <w:rFonts w:hint="eastAsia"/>
          <w:szCs w:val="21"/>
        </w:rPr>
        <w:t>米，潮间带十分宽广。在强劲的、流路分歧的涨落潮流作用下，随着径流与潮流对比势力的消长，河床变形剧烈。</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岩浆岩分成四个大类：超基性岩（</w:t>
      </w:r>
      <w:r w:rsidRPr="00EC3A41">
        <w:rPr>
          <w:szCs w:val="21"/>
        </w:rPr>
        <w:t>SiO</w:t>
      </w:r>
      <w:r w:rsidRPr="00EC3A41">
        <w:rPr>
          <w:szCs w:val="21"/>
          <w:vertAlign w:val="subscript"/>
        </w:rPr>
        <w:t>2</w:t>
      </w:r>
      <w:r w:rsidRPr="00EC3A41">
        <w:rPr>
          <w:rFonts w:hint="eastAsia"/>
          <w:szCs w:val="21"/>
        </w:rPr>
        <w:t>＜</w:t>
      </w:r>
      <w:r w:rsidRPr="00EC3A41">
        <w:rPr>
          <w:szCs w:val="21"/>
        </w:rPr>
        <w:t>45%</w:t>
      </w:r>
      <w:r w:rsidRPr="00EC3A41">
        <w:rPr>
          <w:rFonts w:hint="eastAsia"/>
          <w:szCs w:val="21"/>
        </w:rPr>
        <w:t>）、基性岩（</w:t>
      </w:r>
      <w:r w:rsidRPr="00EC3A41">
        <w:rPr>
          <w:szCs w:val="21"/>
        </w:rPr>
        <w:t>SiO</w:t>
      </w:r>
      <w:r w:rsidRPr="00EC3A41">
        <w:rPr>
          <w:szCs w:val="21"/>
          <w:vertAlign w:val="subscript"/>
        </w:rPr>
        <w:t>2</w:t>
      </w:r>
      <w:r w:rsidRPr="00EC3A41">
        <w:rPr>
          <w:szCs w:val="21"/>
        </w:rPr>
        <w:t xml:space="preserve"> 45%</w:t>
      </w:r>
      <w:r w:rsidRPr="00EC3A41">
        <w:rPr>
          <w:rFonts w:hint="eastAsia"/>
          <w:szCs w:val="21"/>
        </w:rPr>
        <w:t>～</w:t>
      </w:r>
      <w:r w:rsidRPr="00EC3A41">
        <w:rPr>
          <w:szCs w:val="21"/>
        </w:rPr>
        <w:t>52%</w:t>
      </w:r>
      <w:r w:rsidRPr="00EC3A41">
        <w:rPr>
          <w:rFonts w:hint="eastAsia"/>
          <w:szCs w:val="21"/>
        </w:rPr>
        <w:t>）、中性岩（</w:t>
      </w:r>
      <w:r w:rsidRPr="00EC3A41">
        <w:rPr>
          <w:szCs w:val="21"/>
        </w:rPr>
        <w:t>SiO</w:t>
      </w:r>
      <w:r w:rsidRPr="00EC3A41">
        <w:rPr>
          <w:szCs w:val="21"/>
          <w:vertAlign w:val="subscript"/>
        </w:rPr>
        <w:t>2</w:t>
      </w:r>
      <w:r w:rsidRPr="00EC3A41">
        <w:rPr>
          <w:szCs w:val="21"/>
        </w:rPr>
        <w:t xml:space="preserve"> 52%</w:t>
      </w:r>
      <w:r w:rsidRPr="00EC3A41">
        <w:rPr>
          <w:rFonts w:hint="eastAsia"/>
          <w:szCs w:val="21"/>
        </w:rPr>
        <w:t>～</w:t>
      </w:r>
      <w:r w:rsidRPr="00EC3A41">
        <w:rPr>
          <w:szCs w:val="21"/>
        </w:rPr>
        <w:t>66%</w:t>
      </w:r>
      <w:r w:rsidRPr="00EC3A41">
        <w:rPr>
          <w:rFonts w:hint="eastAsia"/>
          <w:szCs w:val="21"/>
        </w:rPr>
        <w:t>）和酸性岩（</w:t>
      </w:r>
      <w:r w:rsidRPr="00EC3A41">
        <w:rPr>
          <w:szCs w:val="21"/>
        </w:rPr>
        <w:t>SiO</w:t>
      </w:r>
      <w:r w:rsidRPr="00EC3A41">
        <w:rPr>
          <w:szCs w:val="21"/>
          <w:vertAlign w:val="subscript"/>
        </w:rPr>
        <w:t>2</w:t>
      </w:r>
      <w:r w:rsidRPr="00EC3A41">
        <w:rPr>
          <w:rFonts w:hint="eastAsia"/>
          <w:szCs w:val="21"/>
        </w:rPr>
        <w:t>＞</w:t>
      </w:r>
      <w:r w:rsidRPr="00EC3A41">
        <w:rPr>
          <w:szCs w:val="21"/>
        </w:rPr>
        <w:t>66%</w:t>
      </w:r>
      <w:r w:rsidRPr="00EC3A41">
        <w:rPr>
          <w:rFonts w:hint="eastAsia"/>
          <w:szCs w:val="21"/>
        </w:rPr>
        <w:t>），玄武岩属于基性岩。</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大洋中脊上广泛地发育与中脊走向垂直或斜交的横向断裂带，即转换断层。断裂带在海底地形上表现为海槽、断崖和海岭。</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洋壳的平均厚度为</w:t>
      </w:r>
      <w:r w:rsidRPr="00EC3A41">
        <w:rPr>
          <w:szCs w:val="21"/>
        </w:rPr>
        <w:t>7</w:t>
      </w:r>
      <w:r w:rsidRPr="00EC3A41">
        <w:rPr>
          <w:rFonts w:hint="eastAsia"/>
          <w:szCs w:val="21"/>
        </w:rPr>
        <w:t>千米左右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地球垂向组成为地壳、地幔和地核。</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陆地岩石风化或河流输入的沙砾堆积在海边形成了沙质海岸。海沙在海浪和海流的作用下按着一定规律运动，堆砌成各种秀丽多姿的堆积地貌。最常见的有沙嘴、坝岛滩尖、连岛沙洲、沿岸沙堤等。</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啸是由海底地震、火山爆发、海底滑坡或气象变化产生的破坏性海浪，它的波长长，传播速度快，波高在茫茫的大洋里不足一米。但当到达海岸浅水地带时，波长减短而波高急剧增高，可达数十米，形成含有巨大能量的“水墙”。</w:t>
      </w:r>
      <w:r w:rsidRPr="00EC3A41">
        <w:rPr>
          <w:rFonts w:ascii="Arial" w:hAnsi="Arial" w:cs="Arial" w:hint="eastAsia"/>
          <w:szCs w:val="21"/>
        </w:rPr>
        <w:t>地震海啸通常由震源在海底下</w:t>
      </w:r>
      <w:r w:rsidRPr="00EC3A41">
        <w:rPr>
          <w:rFonts w:ascii="Arial" w:hAnsi="Arial" w:cs="Arial"/>
          <w:szCs w:val="21"/>
        </w:rPr>
        <w:t>50</w:t>
      </w:r>
      <w:r w:rsidRPr="00EC3A41">
        <w:rPr>
          <w:rFonts w:ascii="Arial" w:hAnsi="Arial" w:cs="Arial" w:hint="eastAsia"/>
          <w:szCs w:val="21"/>
        </w:rPr>
        <w:t>千米以内、里氏震级</w:t>
      </w:r>
      <w:r w:rsidRPr="00EC3A41">
        <w:rPr>
          <w:rFonts w:ascii="Arial" w:hAnsi="Arial" w:cs="Arial"/>
          <w:szCs w:val="21"/>
        </w:rPr>
        <w:t>6</w:t>
      </w:r>
      <w:r w:rsidRPr="00EC3A41">
        <w:rPr>
          <w:rFonts w:ascii="Arial" w:hAnsi="Arial" w:cs="Arial" w:hint="eastAsia"/>
          <w:szCs w:val="21"/>
        </w:rPr>
        <w:t>．</w:t>
      </w:r>
      <w:r w:rsidRPr="00EC3A41">
        <w:rPr>
          <w:rFonts w:ascii="Arial" w:hAnsi="Arial" w:cs="Arial"/>
          <w:szCs w:val="21"/>
        </w:rPr>
        <w:t>5</w:t>
      </w:r>
      <w:r w:rsidRPr="00EC3A41">
        <w:rPr>
          <w:rFonts w:ascii="Arial" w:hAnsi="Arial" w:cs="Arial" w:hint="eastAsia"/>
          <w:szCs w:val="21"/>
        </w:rPr>
        <w:t>以上的海底地震引起。海底发生地震时，海底地形急剧升降变动引起</w:t>
      </w:r>
      <w:hyperlink r:id="rId7" w:tgtFrame="_blank" w:history="1">
        <w:r w:rsidRPr="00EC3A41">
          <w:rPr>
            <w:rStyle w:val="Hyperlink"/>
            <w:rFonts w:ascii="Arial" w:hAnsi="Arial" w:cs="Arial" w:hint="eastAsia"/>
            <w:color w:val="auto"/>
            <w:szCs w:val="21"/>
          </w:rPr>
          <w:t>海水</w:t>
        </w:r>
      </w:hyperlink>
      <w:r w:rsidRPr="00EC3A41">
        <w:rPr>
          <w:rFonts w:ascii="Arial" w:hAnsi="Arial" w:cs="Arial" w:hint="eastAsia"/>
          <w:szCs w:val="21"/>
        </w:rPr>
        <w:t>强烈扰动。</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亚洲面积为</w:t>
      </w:r>
      <w:r w:rsidRPr="00EC3A41">
        <w:rPr>
          <w:szCs w:val="21"/>
        </w:rPr>
        <w:t>4457.9</w:t>
      </w:r>
      <w:r w:rsidRPr="00EC3A41">
        <w:rPr>
          <w:rFonts w:hint="eastAsia"/>
          <w:szCs w:val="21"/>
        </w:rPr>
        <w:t>万平方千米，覆盖了地球总面积的</w:t>
      </w:r>
      <w:r w:rsidRPr="00EC3A41">
        <w:rPr>
          <w:szCs w:val="21"/>
        </w:rPr>
        <w:t>8.7%</w:t>
      </w:r>
      <w:r w:rsidRPr="00EC3A41">
        <w:rPr>
          <w:rFonts w:hint="eastAsia"/>
          <w:szCs w:val="21"/>
        </w:rPr>
        <w:t>（总陆地面积的</w:t>
      </w:r>
      <w:r w:rsidRPr="00EC3A41">
        <w:rPr>
          <w:szCs w:val="21"/>
        </w:rPr>
        <w:t>29.4%</w:t>
      </w:r>
      <w:r w:rsidRPr="00EC3A41">
        <w:rPr>
          <w:rFonts w:hint="eastAsia"/>
          <w:szCs w:val="21"/>
        </w:rPr>
        <w:t>）。是世界上面积最大的大洲。</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海洋总面积约为</w:t>
      </w:r>
      <w:r w:rsidRPr="00EC3A41">
        <w:rPr>
          <w:szCs w:val="21"/>
        </w:rPr>
        <w:t>3.6</w:t>
      </w:r>
      <w:r w:rsidRPr="00EC3A41">
        <w:rPr>
          <w:rFonts w:hint="eastAsia"/>
          <w:szCs w:val="21"/>
        </w:rPr>
        <w:t>亿平方千米，约占地球表面积的</w:t>
      </w:r>
      <w:r w:rsidRPr="00EC3A41">
        <w:rPr>
          <w:szCs w:val="21"/>
        </w:rPr>
        <w:t>71%</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渤海三个海湾包括辽东湾、渤海湾和莱州湾。</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冰川大量融化会导致海平面上升，但不会导致海洋污染。</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世界上最大、最深、边缘海和岛屿最多的一个大洋是太平洋。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w:t>
      </w:r>
      <w:r w:rsidRPr="00EC3A41">
        <w:rPr>
          <w:szCs w:val="21"/>
        </w:rPr>
        <w:t>1987</w:t>
      </w:r>
      <w:r w:rsidRPr="00EC3A41">
        <w:rPr>
          <w:rFonts w:hint="eastAsia"/>
          <w:szCs w:val="21"/>
        </w:rPr>
        <w:t>年规定将青岛验潮站</w:t>
      </w:r>
      <w:r w:rsidRPr="00EC3A41">
        <w:rPr>
          <w:szCs w:val="21"/>
        </w:rPr>
        <w:t>1952</w:t>
      </w:r>
      <w:r w:rsidRPr="00EC3A41">
        <w:rPr>
          <w:rFonts w:hint="eastAsia"/>
          <w:szCs w:val="21"/>
        </w:rPr>
        <w:t>年</w:t>
      </w:r>
      <w:r w:rsidRPr="00EC3A41">
        <w:rPr>
          <w:szCs w:val="21"/>
        </w:rPr>
        <w:t>1</w:t>
      </w:r>
      <w:r w:rsidRPr="00EC3A41">
        <w:rPr>
          <w:rFonts w:hint="eastAsia"/>
          <w:szCs w:val="21"/>
        </w:rPr>
        <w:t>月</w:t>
      </w:r>
      <w:r w:rsidRPr="00EC3A41">
        <w:rPr>
          <w:szCs w:val="21"/>
        </w:rPr>
        <w:t>1</w:t>
      </w:r>
      <w:r w:rsidRPr="00EC3A41">
        <w:rPr>
          <w:rFonts w:hint="eastAsia"/>
          <w:szCs w:val="21"/>
        </w:rPr>
        <w:t>日～</w:t>
      </w:r>
      <w:r w:rsidRPr="00EC3A41">
        <w:rPr>
          <w:szCs w:val="21"/>
        </w:rPr>
        <w:t>1979</w:t>
      </w:r>
      <w:r w:rsidRPr="00EC3A41">
        <w:rPr>
          <w:rFonts w:hint="eastAsia"/>
          <w:szCs w:val="21"/>
        </w:rPr>
        <w:t>年</w:t>
      </w:r>
      <w:r w:rsidRPr="00EC3A41">
        <w:rPr>
          <w:szCs w:val="21"/>
        </w:rPr>
        <w:t>12</w:t>
      </w:r>
      <w:r w:rsidRPr="00EC3A41">
        <w:rPr>
          <w:rFonts w:hint="eastAsia"/>
          <w:szCs w:val="21"/>
        </w:rPr>
        <w:t>月</w:t>
      </w:r>
      <w:r w:rsidRPr="00EC3A41">
        <w:rPr>
          <w:szCs w:val="21"/>
        </w:rPr>
        <w:t>31</w:t>
      </w:r>
      <w:r w:rsidRPr="00EC3A41">
        <w:rPr>
          <w:rFonts w:hint="eastAsia"/>
          <w:szCs w:val="21"/>
        </w:rPr>
        <w:t>日所测定的黄海平均海水面作为全国高程的起算面。并推测出青岛观象山上国家水准原点高程为</w:t>
      </w:r>
      <w:r w:rsidRPr="00EC3A41">
        <w:rPr>
          <w:szCs w:val="21"/>
        </w:rPr>
        <w:t>72.260m</w:t>
      </w:r>
      <w:r w:rsidRPr="00EC3A41">
        <w:rPr>
          <w:rFonts w:hint="eastAsia"/>
          <w:szCs w:val="21"/>
        </w:rPr>
        <w:t>。根据该高程起算面建立起来的高程系统，称为</w:t>
      </w:r>
      <w:r w:rsidRPr="00EC3A41">
        <w:rPr>
          <w:szCs w:val="21"/>
        </w:rPr>
        <w:t>1985</w:t>
      </w:r>
      <w:r w:rsidRPr="00EC3A41">
        <w:rPr>
          <w:rFonts w:hint="eastAsia"/>
          <w:szCs w:val="21"/>
        </w:rPr>
        <w:t>国家高程基准。我国各地面点的海拔，均指由黄海平均海平面起算的高度。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地球表面的两个基本地貌单元为海洋和陆地。</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海洋和陆地是地球表面的两个基本单元，海岸线即是陆地与海洋的分界线，一般指海潮时高潮所到达的界线。</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珊瑚礁海岸是造礁珊瑚、有孔虫、石灰藻等生物残骸构成的海岸。珊瑚礁形成是造礁珊瑚及其他造礁生物对生成礁的钙物质长期积累沉积的结果，由造礁珊瑚的石灰质遗骸和石灰质藻类堆积而成的一种礁石。世界上珊瑚礁多见于南北纬</w:t>
      </w:r>
      <w:r w:rsidRPr="00EC3A41">
        <w:rPr>
          <w:szCs w:val="21"/>
        </w:rPr>
        <w:t>30</w:t>
      </w:r>
      <w:r w:rsidRPr="00EC3A41">
        <w:rPr>
          <w:rFonts w:hint="eastAsia"/>
          <w:szCs w:val="21"/>
        </w:rPr>
        <w:t>°之间的海域中，尤以太平洋中、西部为多。</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海岸带是指现在海陆之间相互作用的地带。海岸带通常划分为潮上带、潮间带、潮下带。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沧海桑田是指海洋会变为陆地，陆地会变为海洋。因为地球内部的物质总在不停地运动着，因此会促使地壳发生变动，有时上升，有时下降。挨近大陆边缘的海水比较浅，如果地壳上升，海底便会露出，而成为陆地，相反，海边的陆地下沉，便会变为海洋。有时海底发生火山喷发或地震，形成海底高原，山脉、火山，它们如果露出海面，也会成为陆地。</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潮上带是指位于平均高潮线与特大潮水线之间的区域。正常潮汐作用下不能到达，但在大潮或风暴潮时，海水可以淹没。宽度很大，可达数十至数百千米，表面较平坦。沉积物主要是细粒物质和一些生物碎屑，如藻类、有孔虫、介形虫、软体动物和植物根等。</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洋壳从上到下一般可分为三层：①未固结的沉积物，在大西洋中平均厚度为</w:t>
      </w:r>
      <w:r w:rsidRPr="00EC3A41">
        <w:rPr>
          <w:szCs w:val="21"/>
        </w:rPr>
        <w:t>1km</w:t>
      </w:r>
      <w:r w:rsidRPr="00EC3A41">
        <w:rPr>
          <w:rFonts w:hint="eastAsia"/>
          <w:szCs w:val="21"/>
        </w:rPr>
        <w:t>，在太平洋底厚度仅</w:t>
      </w:r>
      <w:r w:rsidRPr="00EC3A41">
        <w:rPr>
          <w:szCs w:val="21"/>
        </w:rPr>
        <w:t>0.5km</w:t>
      </w:r>
      <w:r w:rsidRPr="00EC3A41">
        <w:rPr>
          <w:rFonts w:hint="eastAsia"/>
          <w:szCs w:val="21"/>
        </w:rPr>
        <w:t>。②固结的沉积物，厚约</w:t>
      </w:r>
      <w:r w:rsidRPr="00EC3A41">
        <w:rPr>
          <w:szCs w:val="21"/>
        </w:rPr>
        <w:t>1.7km</w:t>
      </w:r>
      <w:r w:rsidRPr="00EC3A41">
        <w:rPr>
          <w:rFonts w:hint="eastAsia"/>
          <w:szCs w:val="21"/>
        </w:rPr>
        <w:t>。③厚度不到</w:t>
      </w:r>
      <w:r w:rsidRPr="00EC3A41">
        <w:rPr>
          <w:szCs w:val="21"/>
        </w:rPr>
        <w:t>5</w:t>
      </w:r>
      <w:r w:rsidRPr="00EC3A41">
        <w:rPr>
          <w:rFonts w:hint="eastAsia"/>
          <w:szCs w:val="21"/>
        </w:rPr>
        <w:t>千米的可能是玄武岩或辉长岩层。洋壳的沉积厚度在不同的海域有显著的变化，但镁铁质的第三层却相当均匀。</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海底扩张说是海底地壳生长和运动扩张的一种学说，是对大陆漂移说的进一步发展。它是</w:t>
      </w:r>
      <w:r w:rsidRPr="00EC3A41">
        <w:rPr>
          <w:szCs w:val="21"/>
        </w:rPr>
        <w:t>20</w:t>
      </w:r>
      <w:r w:rsidRPr="00EC3A41">
        <w:rPr>
          <w:rFonts w:hint="eastAsia"/>
          <w:szCs w:val="21"/>
        </w:rPr>
        <w:t>世纪</w:t>
      </w:r>
      <w:r w:rsidRPr="00EC3A41">
        <w:rPr>
          <w:szCs w:val="21"/>
        </w:rPr>
        <w:t>60</w:t>
      </w:r>
      <w:r w:rsidRPr="00EC3A41">
        <w:rPr>
          <w:rFonts w:hint="eastAsia"/>
          <w:szCs w:val="21"/>
        </w:rPr>
        <w:t>年代，由美国科学家</w:t>
      </w:r>
      <w:r w:rsidRPr="00EC3A41">
        <w:rPr>
          <w:szCs w:val="21"/>
        </w:rPr>
        <w:t>H</w:t>
      </w:r>
      <w:r w:rsidRPr="00EC3A41">
        <w:rPr>
          <w:rFonts w:hint="eastAsia"/>
          <w:szCs w:val="21"/>
        </w:rPr>
        <w:t>·</w:t>
      </w:r>
      <w:r w:rsidRPr="00EC3A41">
        <w:rPr>
          <w:szCs w:val="21"/>
        </w:rPr>
        <w:t>H</w:t>
      </w:r>
      <w:r w:rsidRPr="00EC3A41">
        <w:rPr>
          <w:rFonts w:hint="eastAsia"/>
          <w:szCs w:val="21"/>
        </w:rPr>
        <w:t>·赫斯和</w:t>
      </w:r>
      <w:r w:rsidRPr="00EC3A41">
        <w:rPr>
          <w:szCs w:val="21"/>
        </w:rPr>
        <w:t>R</w:t>
      </w:r>
      <w:r w:rsidRPr="00EC3A41">
        <w:rPr>
          <w:rFonts w:hint="eastAsia"/>
          <w:szCs w:val="21"/>
        </w:rPr>
        <w:t>·</w:t>
      </w:r>
      <w:r w:rsidRPr="00EC3A41">
        <w:rPr>
          <w:szCs w:val="21"/>
        </w:rPr>
        <w:t>S</w:t>
      </w:r>
      <w:r w:rsidRPr="00EC3A41">
        <w:rPr>
          <w:rFonts w:hint="eastAsia"/>
          <w:szCs w:val="21"/>
        </w:rPr>
        <w:t>·迪茨分别提出的。</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扩张速率用来表示海底扩张作用的强度。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夏威夷群岛属于火山岛。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沙质海岸我们可以从事开辟盐田、围垦土地生产活动。</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基岩海岸由坚硬岩石组成的海岸称为基岩海岸，是海岸的主要类型之一。基岩海岸常有突出的海岬，在海岬之间，形成深入陆地的海湾</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曾母暗沙是一座位于中国南海的暗沙，为南沙群岛的一部分，是中国领土的最南区域。</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死海湖中及湖岸均富含盐分，在这样的水中，鱼儿和其他水生物都难以生存，水中只有细菌和绿藻没有其他生物；岸边及周围地区也没有花草生长，故人们称是为“死海”。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夏威夷群岛位于太平洋几乎正中部，是波利尼西亚群岛中面积最大的一个二级群岛，该群岛呈弧状横贯北回归线。</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海洋总面积约为</w:t>
      </w:r>
      <w:r w:rsidRPr="00EC3A41">
        <w:rPr>
          <w:szCs w:val="21"/>
        </w:rPr>
        <w:t>3.6</w:t>
      </w:r>
      <w:r w:rsidRPr="00EC3A41">
        <w:rPr>
          <w:rFonts w:hint="eastAsia"/>
          <w:szCs w:val="21"/>
        </w:rPr>
        <w:t>亿平方千米，约占地球表面积的</w:t>
      </w:r>
      <w:r w:rsidRPr="00EC3A41">
        <w:rPr>
          <w:szCs w:val="21"/>
        </w:rPr>
        <w:t>71%</w:t>
      </w:r>
      <w:r w:rsidRPr="00EC3A41">
        <w:rPr>
          <w:rFonts w:hint="eastAsia"/>
          <w:szCs w:val="21"/>
        </w:rPr>
        <w:t>，总体积约为</w:t>
      </w:r>
      <w:r w:rsidRPr="00EC3A41">
        <w:rPr>
          <w:szCs w:val="21"/>
        </w:rPr>
        <w:t>13.7</w:t>
      </w:r>
      <w:r w:rsidRPr="00EC3A41">
        <w:rPr>
          <w:rFonts w:hint="eastAsia"/>
          <w:szCs w:val="21"/>
        </w:rPr>
        <w:t>亿立方千米。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里海位于辽阔平坦的中亚西部和欧洲东南端，高加索山脉以东，制约着中亚巨大、平坦的土地。是世界上最大的湖泊，也是世界上最大的封闭性的内陆海。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在月球和太阳引力作用下，海洋水面周期性的涨落现象。在白天的称潮，夜间的称汐，总称“潮汐”。一般每日涨落两次。</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百慕大群岛位于北大西洋，是英国的自治海外领地，距北美洲约</w:t>
      </w:r>
      <w:r w:rsidRPr="00EC3A41">
        <w:rPr>
          <w:szCs w:val="21"/>
        </w:rPr>
        <w:t>900</w:t>
      </w:r>
      <w:r w:rsidRPr="00EC3A41">
        <w:rPr>
          <w:rFonts w:hint="eastAsia"/>
          <w:szCs w:val="21"/>
        </w:rPr>
        <w:t>多千米、美国东岸弗洛里达州迈阿密东北约</w:t>
      </w:r>
      <w:r w:rsidRPr="00EC3A41">
        <w:rPr>
          <w:szCs w:val="21"/>
        </w:rPr>
        <w:t>1,100</w:t>
      </w:r>
      <w:r w:rsidRPr="00EC3A41">
        <w:rPr>
          <w:rFonts w:hint="eastAsia"/>
          <w:szCs w:val="21"/>
        </w:rPr>
        <w:t>海里及加拿大新斯科舍省哈利法克斯东南约</w:t>
      </w:r>
      <w:r w:rsidRPr="00EC3A41">
        <w:rPr>
          <w:szCs w:val="21"/>
        </w:rPr>
        <w:t>840</w:t>
      </w:r>
      <w:r w:rsidRPr="00EC3A41">
        <w:rPr>
          <w:rFonts w:hint="eastAsia"/>
          <w:szCs w:val="21"/>
        </w:rPr>
        <w:t>海里。</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东非大裂谷是世界大陆上最大的断裂带，从卫星照片上看去犹如一道巨大的伤疤。</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广东省是我国沿海海岸线最长的省份。</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陆彼此之间以及大陆相对于大洋盆地间的大规模水平运动﹐称大陆漂移。大陆漂移说认为﹐地球上所有大陆在中生代以前曾经是统一的巨大陆块﹐称之为泛大陆或联合古陆﹐中生代开始分裂并漂移﹐逐渐达到现在的位置。</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陆壳远没有洋壳构造活动发育。</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szCs w:val="21"/>
        </w:rPr>
        <w:t>DSDP</w:t>
      </w:r>
      <w:r w:rsidRPr="00EC3A41">
        <w:rPr>
          <w:rFonts w:hint="eastAsia"/>
          <w:szCs w:val="21"/>
        </w:rPr>
        <w:t>即深海钻探计划，是</w:t>
      </w:r>
      <w:r w:rsidRPr="00EC3A41">
        <w:rPr>
          <w:szCs w:val="21"/>
        </w:rPr>
        <w:t>20</w:t>
      </w:r>
      <w:r w:rsidRPr="00EC3A41">
        <w:rPr>
          <w:rFonts w:hint="eastAsia"/>
          <w:szCs w:val="21"/>
        </w:rPr>
        <w:t>世纪</w:t>
      </w:r>
      <w:r w:rsidRPr="00EC3A41">
        <w:rPr>
          <w:szCs w:val="21"/>
        </w:rPr>
        <w:t>60</w:t>
      </w:r>
      <w:r w:rsidRPr="00EC3A41">
        <w:rPr>
          <w:rFonts w:hint="eastAsia"/>
          <w:szCs w:val="21"/>
        </w:rPr>
        <w:t>年代中期开始的一项全球性大洋钻探计划，是指在大洋和深海区进行钻探，通过获得的海底岩心样品和井下测量资料来研究大洋地壳的组成、结构、成因、历史及其与大陆关系的一项海底地球科学研究计划。</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板块构造学说是在大陆漂移学说和海底扩张学说的基础上提出的。根据这一新学说，地球表面覆盖着不变形且坚固的板块（岩石圈），这些板块确实在以每年</w:t>
      </w:r>
      <w:r w:rsidRPr="00EC3A41">
        <w:rPr>
          <w:szCs w:val="21"/>
        </w:rPr>
        <w:t>1</w:t>
      </w:r>
      <w:r w:rsidRPr="00EC3A41">
        <w:rPr>
          <w:rFonts w:hint="eastAsia"/>
          <w:szCs w:val="21"/>
        </w:rPr>
        <w:t>厘米到</w:t>
      </w:r>
      <w:r w:rsidRPr="00EC3A41">
        <w:rPr>
          <w:szCs w:val="21"/>
        </w:rPr>
        <w:t>10</w:t>
      </w:r>
      <w:r w:rsidRPr="00EC3A41">
        <w:rPr>
          <w:rFonts w:hint="eastAsia"/>
          <w:szCs w:val="21"/>
        </w:rPr>
        <w:t>厘米的速度在移动。地球板块分类为三种状态：其一为彼此接近的汇聚型板块边界；其二为彼此远离的分离型板块边界；其三为彼此交错的转换型板块边界。</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海岸是海洋和陆地相互接触和相互作用的地带。包括遭受波浪为主的海水动力作用的广阔范围，即从波浪所能作用到的深度（波浪基面），向陆延至暴风浪所能达到的地带。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天津市是我国海岛最少的沿海省市。</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我国海南省和台湾省全部由海岛组成。</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南海诸岛位于中国海南岛东面和南面海域，包括东沙群岛、中沙群岛、西沙群岛、南沙群岛、黄岩岛。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在地球表面上大陆和洋底呈现为两个不同的台阶面，陆地大部分地区海拔高度在</w:t>
      </w:r>
      <w:r w:rsidRPr="00EC3A41">
        <w:rPr>
          <w:szCs w:val="21"/>
        </w:rPr>
        <w:t>0</w:t>
      </w:r>
      <w:r w:rsidRPr="00EC3A41">
        <w:rPr>
          <w:rFonts w:hint="eastAsia"/>
          <w:szCs w:val="21"/>
        </w:rPr>
        <w:t>～</w:t>
      </w:r>
      <w:r w:rsidRPr="00EC3A41">
        <w:rPr>
          <w:szCs w:val="21"/>
        </w:rPr>
        <w:t>1</w:t>
      </w:r>
      <w:r w:rsidRPr="00EC3A41">
        <w:rPr>
          <w:rFonts w:hint="eastAsia"/>
          <w:szCs w:val="21"/>
        </w:rPr>
        <w:t>千米，洋底大部分地区深度在</w:t>
      </w:r>
      <w:r w:rsidRPr="00EC3A41">
        <w:rPr>
          <w:szCs w:val="21"/>
        </w:rPr>
        <w:t>4</w:t>
      </w:r>
      <w:r w:rsidRPr="00EC3A41">
        <w:rPr>
          <w:rFonts w:hint="eastAsia"/>
          <w:szCs w:val="21"/>
        </w:rPr>
        <w:t>～</w:t>
      </w:r>
      <w:r w:rsidRPr="00EC3A41">
        <w:rPr>
          <w:szCs w:val="21"/>
        </w:rPr>
        <w:t>6</w:t>
      </w:r>
      <w:r w:rsidRPr="00EC3A41">
        <w:rPr>
          <w:rFonts w:hint="eastAsia"/>
          <w:szCs w:val="21"/>
        </w:rPr>
        <w:t>千米。整个海底可分为三大基本地形单元：大陆边缘、大洋盆地和大洋中脊。</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大陆边缘是指大陆与大洋盆地的边界地。包括大陆坡、大陆架、大陆隆等海底地貌</w:t>
      </w:r>
      <w:r w:rsidRPr="00EC3A41">
        <w:rPr>
          <w:szCs w:val="21"/>
        </w:rPr>
        <w:t>-</w:t>
      </w:r>
      <w:r w:rsidRPr="00EC3A41">
        <w:rPr>
          <w:rFonts w:hint="eastAsia"/>
          <w:szCs w:val="21"/>
        </w:rPr>
        <w:t>构造单元﹐平行于大陆</w:t>
      </w:r>
      <w:r w:rsidRPr="00EC3A41">
        <w:rPr>
          <w:szCs w:val="21"/>
        </w:rPr>
        <w:t>-</w:t>
      </w:r>
      <w:r w:rsidRPr="00EC3A41">
        <w:rPr>
          <w:rFonts w:hint="eastAsia"/>
          <w:szCs w:val="21"/>
        </w:rPr>
        <w:t>大洋边界延伸千余至万余千米﹐宽几十至几百千米。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火山岛是由火山喷发物堆积而成的。在环</w:t>
      </w:r>
      <w:hyperlink r:id="rId8" w:tgtFrame="_blank" w:history="1">
        <w:r w:rsidRPr="00EC3A41">
          <w:rPr>
            <w:rStyle w:val="Hyperlink"/>
            <w:rFonts w:hint="eastAsia"/>
            <w:color w:val="auto"/>
            <w:szCs w:val="21"/>
          </w:rPr>
          <w:t>太平洋</w:t>
        </w:r>
      </w:hyperlink>
      <w:r w:rsidRPr="00EC3A41">
        <w:rPr>
          <w:rFonts w:hint="eastAsia"/>
          <w:szCs w:val="21"/>
        </w:rPr>
        <w:t>地区分布较广，火山岛的面积一般都不大，即有单个的火山岛，也有群岛式的火山岛，著名的火山岛群有阿留申群岛、夏威夷群岛等。火山岛按其属性分为两种，一种是大洋火山岛，它与大陆地质构造没有联系；另一种是大陆架或大陆坡海域的火山岛，它与大陆地质构造有联系，但又与大陆岛不尽相同，属大陆岛屿大洋岛之间的过渡类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远洋沉积物就是沉积在大洋底表面的物质。在沉积之前，长期悬浮于海水中；沉到海底之后，成为一层软泥。它的主要成分是红土的微粒，含钙和硅质的浮游生物（放射虫和硅藻）的残骸，火山灰、宇宙尘埃和化学物质等。</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乌克兰和俄罗斯南部海岸外的内陆海。亚速海最深处只约</w:t>
      </w:r>
      <w:r w:rsidRPr="00EC3A41">
        <w:rPr>
          <w:szCs w:val="21"/>
        </w:rPr>
        <w:t>14</w:t>
      </w:r>
      <w:r w:rsidRPr="00EC3A41">
        <w:rPr>
          <w:rFonts w:hint="eastAsia"/>
          <w:szCs w:val="21"/>
        </w:rPr>
        <w:t>米，平均深度只有</w:t>
      </w:r>
      <w:r w:rsidRPr="00EC3A41">
        <w:rPr>
          <w:szCs w:val="21"/>
        </w:rPr>
        <w:t>8</w:t>
      </w:r>
      <w:r w:rsidRPr="00EC3A41">
        <w:rPr>
          <w:rFonts w:hint="eastAsia"/>
          <w:szCs w:val="21"/>
        </w:rPr>
        <w:t>米，是世界上最浅的海。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加勒比海是位于西半球热带大西洋海域的一个海，西部与西南部是墨西哥的尤卡坦半岛和中美洲诸国，北部是大安地列斯群岛，包括古巴，东部是小安地列斯群岛，南部则</w:t>
      </w:r>
      <w:bookmarkStart w:id="1" w:name="ref__1__10244"/>
      <w:r w:rsidRPr="00EC3A41">
        <w:rPr>
          <w:rFonts w:hint="eastAsia"/>
          <w:szCs w:val="21"/>
        </w:rPr>
        <w:t>是南美洲</w:t>
      </w:r>
      <w:bookmarkEnd w:id="1"/>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大西洋，是世界第二大洋，占地球表面积的近</w:t>
      </w:r>
      <w:r w:rsidRPr="00EC3A41">
        <w:rPr>
          <w:szCs w:val="21"/>
        </w:rPr>
        <w:t>20%</w:t>
      </w:r>
      <w:r w:rsidRPr="00EC3A41">
        <w:rPr>
          <w:rFonts w:hint="eastAsia"/>
          <w:szCs w:val="21"/>
        </w:rPr>
        <w:t>，原面积</w:t>
      </w:r>
      <w:r w:rsidRPr="00EC3A41">
        <w:rPr>
          <w:szCs w:val="21"/>
        </w:rPr>
        <w:t>8221.7</w:t>
      </w:r>
      <w:r w:rsidRPr="00EC3A41">
        <w:rPr>
          <w:rFonts w:hint="eastAsia"/>
          <w:szCs w:val="21"/>
        </w:rPr>
        <w:t>万平方千米，在南冰洋成立后，面积调整为</w:t>
      </w:r>
      <w:r w:rsidRPr="00EC3A41">
        <w:rPr>
          <w:szCs w:val="21"/>
        </w:rPr>
        <w:t>7676.2</w:t>
      </w:r>
      <w:r w:rsidRPr="00EC3A41">
        <w:rPr>
          <w:rFonts w:hint="eastAsia"/>
          <w:szCs w:val="21"/>
        </w:rPr>
        <w:t>万平方千米，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北冰洋大致以北极为中心，介于亚洲、欧洲和北美洲之间，为三洲所环抱。北冰洋跨经度</w:t>
      </w:r>
      <w:r w:rsidRPr="00EC3A41">
        <w:rPr>
          <w:szCs w:val="21"/>
        </w:rPr>
        <w:t>360</w:t>
      </w:r>
      <w:r w:rsidRPr="00EC3A41">
        <w:rPr>
          <w:rFonts w:hint="eastAsia"/>
          <w:szCs w:val="21"/>
        </w:rPr>
        <w:t>°，是世界上跨经度最广的大洋。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马尾藻海是大西洋中一个没有岸的</w:t>
      </w:r>
      <w:r w:rsidRPr="00EC3A41">
        <w:rPr>
          <w:szCs w:val="21"/>
        </w:rPr>
        <w:t>"</w:t>
      </w:r>
      <w:r w:rsidRPr="00EC3A41">
        <w:rPr>
          <w:rFonts w:hint="eastAsia"/>
          <w:szCs w:val="21"/>
        </w:rPr>
        <w:t>海</w:t>
      </w:r>
      <w:r w:rsidRPr="00EC3A41">
        <w:rPr>
          <w:szCs w:val="21"/>
        </w:rPr>
        <w:t>"</w:t>
      </w:r>
      <w:r w:rsidRPr="00EC3A41">
        <w:rPr>
          <w:rFonts w:hint="eastAsia"/>
          <w:szCs w:val="21"/>
        </w:rPr>
        <w:t>，覆盖</w:t>
      </w:r>
      <w:r w:rsidRPr="00EC3A41">
        <w:rPr>
          <w:szCs w:val="21"/>
        </w:rPr>
        <w:t>500</w:t>
      </w:r>
      <w:r w:rsidRPr="00EC3A41">
        <w:rPr>
          <w:rFonts w:hint="eastAsia"/>
          <w:szCs w:val="21"/>
        </w:rPr>
        <w:t>～</w:t>
      </w:r>
      <w:r w:rsidRPr="00EC3A41">
        <w:rPr>
          <w:szCs w:val="21"/>
        </w:rPr>
        <w:t>600</w:t>
      </w:r>
      <w:r w:rsidRPr="00EC3A41">
        <w:rPr>
          <w:rFonts w:hint="eastAsia"/>
          <w:szCs w:val="21"/>
        </w:rPr>
        <w:t>万平方千米的水域。马尾藻海围绕着百慕大群岛，与大陆毫无瓜葛，所以它名虽为“海”，但实际上并不是严格意义上的海，只能说是大西洋中一个特殊的水域。</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转换断层的定义。</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转换断层的基本类型包括洋脊</w:t>
      </w:r>
      <w:r w:rsidRPr="00EC3A41">
        <w:rPr>
          <w:szCs w:val="21"/>
        </w:rPr>
        <w:t>-</w:t>
      </w:r>
      <w:r w:rsidRPr="00EC3A41">
        <w:rPr>
          <w:rFonts w:hint="eastAsia"/>
          <w:szCs w:val="21"/>
        </w:rPr>
        <w:t>洋脊型、洋脊</w:t>
      </w:r>
      <w:r w:rsidRPr="00EC3A41">
        <w:rPr>
          <w:szCs w:val="21"/>
        </w:rPr>
        <w:t>-</w:t>
      </w:r>
      <w:r w:rsidRPr="00EC3A41">
        <w:rPr>
          <w:rFonts w:hint="eastAsia"/>
          <w:szCs w:val="21"/>
        </w:rPr>
        <w:t>俯冲型、俯冲</w:t>
      </w:r>
      <w:r w:rsidRPr="00EC3A41">
        <w:rPr>
          <w:szCs w:val="21"/>
        </w:rPr>
        <w:t>-</w:t>
      </w:r>
      <w:r w:rsidRPr="00EC3A41">
        <w:rPr>
          <w:rFonts w:hint="eastAsia"/>
          <w:szCs w:val="21"/>
        </w:rPr>
        <w:t>俯冲型。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拉张型板块边界也称生长边界，伴随洋壳新生和海底扩张。特点是两板块做背离运动，向两侧分离、散开。拉张型板块边界发生的地震以正断层型为主。</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浊流是一种含多量悬移物质的海水顺海底运移的密度流。浊流通常与沿着大陆边缘分布的海底峡谷有关。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河口湾是半封闭的、与大洋畅通的、某种程度上被大陆来的淡水冲淡的沿岸水体。河口湾沉积作用的影响因素包括水动力、絮凝作用和生物作用。</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海滩是由松散泥沙或砾石堆积而成的平缓地面。海岸的侵蚀是海滩物质的最直接来源。</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前滨位于平均高低潮线之间，常呈一向海倾的斜面，其中高潮陡坡段坡麓发育较多流痕，包括冲流痕、渗流痕等。</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内滨的范围是从平均低潮线到破浪带。内滨主要形成平行层理。</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地质上所谓的岩石圈地球上部相对于软流圈而言的坚硬的岩石圈层，包括地壳和上地幔顶部。地震学界所谓的岩石圈是指上部具有高</w:t>
      </w:r>
      <w:r w:rsidRPr="00EC3A41">
        <w:rPr>
          <w:szCs w:val="21"/>
        </w:rPr>
        <w:t>Q</w:t>
      </w:r>
      <w:r w:rsidRPr="00EC3A41">
        <w:rPr>
          <w:rFonts w:hint="eastAsia"/>
          <w:szCs w:val="21"/>
        </w:rPr>
        <w:t>值的介质。</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地体是地壳物质的碎块，它或者在一个板块上形成，或者从一个板块上断裂而成，后来增生到另一个板块之上。</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szCs w:val="21"/>
        </w:rPr>
        <w:t>1961</w:t>
      </w:r>
      <w:r w:rsidRPr="00EC3A41">
        <w:rPr>
          <w:rFonts w:hint="eastAsia"/>
          <w:szCs w:val="21"/>
        </w:rPr>
        <w:t>年</w:t>
      </w:r>
      <w:r w:rsidRPr="00EC3A41">
        <w:rPr>
          <w:szCs w:val="21"/>
        </w:rPr>
        <w:t xml:space="preserve"> Moson</w:t>
      </w:r>
      <w:r w:rsidRPr="00EC3A41">
        <w:rPr>
          <w:rFonts w:hint="eastAsia"/>
          <w:szCs w:val="21"/>
        </w:rPr>
        <w:t>和</w:t>
      </w:r>
      <w:r w:rsidRPr="00EC3A41">
        <w:rPr>
          <w:szCs w:val="21"/>
        </w:rPr>
        <w:t>Raff</w:t>
      </w:r>
      <w:r w:rsidRPr="00EC3A41">
        <w:rPr>
          <w:rFonts w:hint="eastAsia"/>
          <w:szCs w:val="21"/>
        </w:rPr>
        <w:t>根据东北太平洋详细的磁测资料首先披露了洋底存在着条带状磁异常。</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szCs w:val="21"/>
        </w:rPr>
        <w:t>1961</w:t>
      </w:r>
      <w:r w:rsidRPr="00EC3A41">
        <w:rPr>
          <w:rFonts w:hint="eastAsia"/>
          <w:szCs w:val="21"/>
        </w:rPr>
        <w:t>年</w:t>
      </w:r>
      <w:r w:rsidRPr="00EC3A41">
        <w:rPr>
          <w:szCs w:val="21"/>
        </w:rPr>
        <w:t xml:space="preserve"> Moson</w:t>
      </w:r>
      <w:r w:rsidRPr="00EC3A41">
        <w:rPr>
          <w:rFonts w:hint="eastAsia"/>
          <w:szCs w:val="21"/>
        </w:rPr>
        <w:t>和</w:t>
      </w:r>
      <w:r w:rsidRPr="00EC3A41">
        <w:rPr>
          <w:szCs w:val="21"/>
        </w:rPr>
        <w:t>Raff</w:t>
      </w:r>
      <w:r w:rsidRPr="00EC3A41">
        <w:rPr>
          <w:rFonts w:hint="eastAsia"/>
          <w:szCs w:val="21"/>
        </w:rPr>
        <w:t>根据东北太平洋详细的磁测资料首先披露了洋底存在着条带状磁异常。</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szCs w:val="21"/>
        </w:rPr>
        <w:t>20</w:t>
      </w:r>
      <w:r w:rsidRPr="00EC3A41">
        <w:rPr>
          <w:rFonts w:hint="eastAsia"/>
          <w:szCs w:val="21"/>
        </w:rPr>
        <w:t>世纪</w:t>
      </w:r>
      <w:r w:rsidRPr="00EC3A41">
        <w:rPr>
          <w:szCs w:val="21"/>
        </w:rPr>
        <w:t>50</w:t>
      </w:r>
      <w:r w:rsidRPr="00EC3A41">
        <w:rPr>
          <w:rFonts w:hint="eastAsia"/>
          <w:szCs w:val="21"/>
        </w:rPr>
        <w:t>年代开始，贝尼奥夫等人在研究海沟附近的地震时，发现了贝尼奥夫地震源带</w:t>
      </w:r>
      <w:r w:rsidRPr="00EC3A41">
        <w:rPr>
          <w:szCs w:val="21"/>
        </w:rPr>
        <w:t>—</w:t>
      </w:r>
      <w:r w:rsidRPr="00EC3A41">
        <w:rPr>
          <w:rFonts w:hint="eastAsia"/>
          <w:szCs w:val="21"/>
        </w:rPr>
        <w:t>岛弧下的中、小型地震震源呈带状分布。一般在海沟附近发生的为浅源地震。</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szCs w:val="21"/>
        </w:rPr>
        <w:t>20</w:t>
      </w:r>
      <w:r w:rsidRPr="00EC3A41">
        <w:rPr>
          <w:rFonts w:hint="eastAsia"/>
          <w:szCs w:val="21"/>
        </w:rPr>
        <w:t>世纪</w:t>
      </w:r>
      <w:r w:rsidRPr="00EC3A41">
        <w:rPr>
          <w:szCs w:val="21"/>
        </w:rPr>
        <w:t>50</w:t>
      </w:r>
      <w:r w:rsidRPr="00EC3A41">
        <w:rPr>
          <w:rFonts w:hint="eastAsia"/>
          <w:szCs w:val="21"/>
        </w:rPr>
        <w:t>年代开始，贝尼奥夫等人在研究海沟附近的地震时，发现了贝尼奥夫地震源带</w:t>
      </w:r>
      <w:r w:rsidRPr="00EC3A41">
        <w:rPr>
          <w:szCs w:val="21"/>
        </w:rPr>
        <w:t>—</w:t>
      </w:r>
      <w:r w:rsidRPr="00EC3A41">
        <w:rPr>
          <w:rFonts w:hint="eastAsia"/>
          <w:szCs w:val="21"/>
        </w:rPr>
        <w:t>岛弧下的中、小型地震震源呈带状分布。大陆内部的一般为深源地震。</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板块边界类型包括离散型、汇聚型和剪切型。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汇聚型板块边界，是两个相互汇聚和消亡板块间的边界，俯冲带和海沟是它最典型的代表。</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洋壳较陆壳年轻，一般不超过</w:t>
      </w:r>
      <w:r w:rsidRPr="00EC3A41">
        <w:rPr>
          <w:szCs w:val="21"/>
        </w:rPr>
        <w:t>2</w:t>
      </w:r>
      <w:r w:rsidRPr="00EC3A41">
        <w:rPr>
          <w:rFonts w:hint="eastAsia"/>
          <w:szCs w:val="21"/>
        </w:rPr>
        <w:t>亿年，而大部分陆壳至少为</w:t>
      </w:r>
      <w:r w:rsidRPr="00EC3A41">
        <w:rPr>
          <w:szCs w:val="21"/>
        </w:rPr>
        <w:t>10</w:t>
      </w:r>
      <w:r w:rsidRPr="00EC3A41">
        <w:rPr>
          <w:rFonts w:hint="eastAsia"/>
          <w:szCs w:val="21"/>
        </w:rPr>
        <w:t>亿年。因此大陆地层可以记录比大洋地层年代更久的地质信息。</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火山岛链是出露于海面之上的海岭。</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海底沉积物为由陆地河流和大气输入海洋的物质以及人类活动中落入海底的物质，包括软泥沙、灰尘、动植物的遗骸、宇宙尘埃等，因此，海底沉积物靠近陆地的两翼较厚，中脊较薄。</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如果地幔内的流体上升到巨大的大陆之下并向左右扩散时，那么大陆块就会从这里裂开，并向两侧推移，这就是地幔对流。洋中脊属于地幔对流的离散区，由此产生地幔流体，上升并扩散，在海沟汇下沉汇聚。</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如果地幔内的流体上升到巨大的大陆之下并向左右扩散时，那么大陆块就会从这里裂开，并向两侧推移，这就是地幔对流。洋中脊属于地幔对流的离散区，由此产生地幔流体，上升并扩散，在海沟汇下沉汇聚。</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如果地幔内的流体上升到巨大的大陆之下并向左右扩散时，那么大陆块就会从这里裂开，并向两侧推移，这就是地幔对流。洋中脊属于地幔对流的离散区，由此产生地幔流体，上升并扩散，在海沟汇下沉汇聚。地幔对流是板块运动的驱动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日本位于亚欧板块与太平洋板块碰撞处，因此是世界典型的地震带，地震频发。</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陆地和海洋相互作用最强烈的地区是从滨海平原到大陆架之间。</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《海陆的起源》是阿尔弗雷德·魏格纳阐述其“大陆漂移”理论的经典著作，其将古生代末期以前统一的大陆称为泛大陆。</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红海位于非洲东北部与阿拉伯半岛之间，呈现狭长形，其西北面通过苏伊士运河与地中海相连，南面通过曼德海峡与亚丁湾相连。是世界上盐度最高的海。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波罗的海是欧洲北部的内海、北冰洋的边缘海、大西洋的属海。是世界上盐度最低的海。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死海是一个内陆盐湖，位于巴勒斯坦和约旦之间的约旦谷地。其湖水盐度达</w:t>
      </w:r>
      <w:r w:rsidRPr="00EC3A41">
        <w:rPr>
          <w:szCs w:val="21"/>
        </w:rPr>
        <w:t>300</w:t>
      </w:r>
      <w:r w:rsidRPr="00EC3A41">
        <w:rPr>
          <w:rFonts w:hint="eastAsia"/>
          <w:szCs w:val="21"/>
        </w:rPr>
        <w:t>克</w:t>
      </w:r>
      <w:r w:rsidRPr="00EC3A41">
        <w:rPr>
          <w:szCs w:val="21"/>
        </w:rPr>
        <w:t>/</w:t>
      </w:r>
      <w:r w:rsidRPr="00EC3A41">
        <w:rPr>
          <w:rFonts w:hint="eastAsia"/>
          <w:szCs w:val="21"/>
        </w:rPr>
        <w:t>升，为一般海水的</w:t>
      </w:r>
      <w:r w:rsidRPr="00EC3A41">
        <w:rPr>
          <w:szCs w:val="21"/>
        </w:rPr>
        <w:t>8.6</w:t>
      </w:r>
      <w:r w:rsidRPr="00EC3A41">
        <w:rPr>
          <w:rFonts w:hint="eastAsia"/>
          <w:szCs w:val="21"/>
        </w:rPr>
        <w:t>倍。湖水呈深蓝色，非常平静、富含盐类的水使人不会下沉或无法游泳。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地中海东西共长约</w:t>
      </w:r>
      <w:r w:rsidRPr="00EC3A41">
        <w:rPr>
          <w:szCs w:val="21"/>
        </w:rPr>
        <w:t>4000</w:t>
      </w:r>
      <w:r w:rsidRPr="00EC3A41">
        <w:rPr>
          <w:rFonts w:hint="eastAsia"/>
          <w:szCs w:val="21"/>
        </w:rPr>
        <w:t>千米，南北宽约</w:t>
      </w:r>
      <w:r w:rsidRPr="00EC3A41">
        <w:rPr>
          <w:szCs w:val="21"/>
        </w:rPr>
        <w:t>1800</w:t>
      </w:r>
      <w:r w:rsidRPr="00EC3A41">
        <w:rPr>
          <w:rFonts w:hint="eastAsia"/>
          <w:szCs w:val="21"/>
        </w:rPr>
        <w:t>千米，面积约为</w:t>
      </w:r>
      <w:r w:rsidRPr="00EC3A41">
        <w:rPr>
          <w:szCs w:val="21"/>
        </w:rPr>
        <w:t>2512000</w:t>
      </w:r>
      <w:r w:rsidRPr="00EC3A41">
        <w:rPr>
          <w:rFonts w:hint="eastAsia"/>
          <w:szCs w:val="21"/>
        </w:rPr>
        <w:t>平方千米，是世界最大的陆间海。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淤泥质海岸是由颗粒较细的淤泥或杂以粉沙的淤泥（主要是指粒径为</w:t>
      </w:r>
      <w:r w:rsidRPr="00EC3A41">
        <w:rPr>
          <w:szCs w:val="21"/>
        </w:rPr>
        <w:t>0.05</w:t>
      </w:r>
      <w:r w:rsidRPr="00EC3A41">
        <w:rPr>
          <w:rFonts w:hint="eastAsia"/>
          <w:szCs w:val="21"/>
        </w:rPr>
        <w:t>～</w:t>
      </w:r>
      <w:r w:rsidRPr="00EC3A41">
        <w:rPr>
          <w:szCs w:val="21"/>
        </w:rPr>
        <w:t>0.01</w:t>
      </w:r>
      <w:r w:rsidRPr="00EC3A41">
        <w:rPr>
          <w:rFonts w:hint="eastAsia"/>
          <w:szCs w:val="21"/>
        </w:rPr>
        <w:t>毫米的泥沙）组成，多分布在输入细颗粒泥沙的大河入海口沿岸。</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秘鲁寒流始于南纬</w:t>
      </w:r>
      <w:r w:rsidRPr="00EC3A41">
        <w:rPr>
          <w:szCs w:val="21"/>
        </w:rPr>
        <w:t>45</w:t>
      </w:r>
      <w:r w:rsidRPr="00EC3A41">
        <w:rPr>
          <w:rFonts w:hint="eastAsia"/>
          <w:szCs w:val="21"/>
        </w:rPr>
        <w:t>°左右的西风流，贴近南美西海岸经智利、秘鲁、厄瓜多尔等国北流直到赤道海域的加拉帕格斯群岛附近，洋流长</w:t>
      </w:r>
      <w:r w:rsidRPr="00EC3A41">
        <w:rPr>
          <w:szCs w:val="21"/>
        </w:rPr>
        <w:t>3700</w:t>
      </w:r>
      <w:r w:rsidRPr="00EC3A41">
        <w:rPr>
          <w:rFonts w:hint="eastAsia"/>
          <w:szCs w:val="21"/>
        </w:rPr>
        <w:t>～</w:t>
      </w:r>
      <w:r w:rsidRPr="00EC3A41">
        <w:rPr>
          <w:szCs w:val="21"/>
        </w:rPr>
        <w:t>5500</w:t>
      </w:r>
      <w:r w:rsidRPr="00EC3A41">
        <w:rPr>
          <w:rFonts w:hint="eastAsia"/>
          <w:szCs w:val="21"/>
        </w:rPr>
        <w:t>千米，是世界上最长的寒流。</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新几内亚岛是太平洋第一大岛屿和世界第二大岛（仅次于格陵兰岛），位于太平洋西部，澳大利亚北部。</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大堡礁是世界最大最长的珊瑚礁群，位于南半球，它纵贯于澳洲的东北沿海，北从托雷斯海峡，南到南回归线以南，绵延伸展共有</w:t>
      </w:r>
      <w:r w:rsidRPr="00EC3A41">
        <w:rPr>
          <w:szCs w:val="21"/>
        </w:rPr>
        <w:t>2011</w:t>
      </w:r>
      <w:r w:rsidRPr="00EC3A41">
        <w:rPr>
          <w:rFonts w:hint="eastAsia"/>
          <w:szCs w:val="21"/>
        </w:rPr>
        <w:t>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所罗门群岛是西南太平洋的一个岛国，位于澳大利亚东北方，巴布亚新几内亚东方，是英联邦成员之一。</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马来群岛，也叫南洋群岛，世界上最大的岛群。它位于亚洲东南部太平洋与印度洋之间辽阔的海域上。该群岛由</w:t>
      </w:r>
      <w:r w:rsidRPr="00EC3A41">
        <w:rPr>
          <w:szCs w:val="21"/>
        </w:rPr>
        <w:t>2</w:t>
      </w:r>
      <w:r w:rsidRPr="00EC3A41">
        <w:rPr>
          <w:rFonts w:hint="eastAsia"/>
          <w:szCs w:val="21"/>
        </w:rPr>
        <w:t>万多个岛屿组成。总陆地面积</w:t>
      </w:r>
      <w:r w:rsidRPr="00EC3A41">
        <w:rPr>
          <w:szCs w:val="21"/>
        </w:rPr>
        <w:t>2475249</w:t>
      </w:r>
      <w:r w:rsidRPr="00EC3A41">
        <w:rPr>
          <w:rFonts w:hint="eastAsia"/>
          <w:szCs w:val="21"/>
        </w:rPr>
        <w:t>平方千米，约占世界岛屿面积的</w:t>
      </w:r>
      <w:r w:rsidRPr="00EC3A41">
        <w:rPr>
          <w:szCs w:val="21"/>
        </w:rPr>
        <w:t>20%</w:t>
      </w:r>
      <w:r w:rsidRPr="00EC3A41">
        <w:rPr>
          <w:rFonts w:hint="eastAsia"/>
          <w:szCs w:val="21"/>
        </w:rPr>
        <w:t>。沿赤道延伸</w:t>
      </w:r>
      <w:r w:rsidRPr="00EC3A41">
        <w:rPr>
          <w:szCs w:val="21"/>
        </w:rPr>
        <w:t>6100</w:t>
      </w:r>
      <w:r w:rsidRPr="00EC3A41">
        <w:rPr>
          <w:rFonts w:hint="eastAsia"/>
          <w:szCs w:val="21"/>
        </w:rPr>
        <w:t>千米，南</w:t>
      </w:r>
      <w:r w:rsidRPr="00EC3A41">
        <w:rPr>
          <w:szCs w:val="21"/>
        </w:rPr>
        <w:t>-</w:t>
      </w:r>
      <w:r w:rsidRPr="00EC3A41">
        <w:rPr>
          <w:rFonts w:hint="eastAsia"/>
          <w:szCs w:val="21"/>
        </w:rPr>
        <w:t>北最大宽度</w:t>
      </w:r>
      <w:r w:rsidRPr="00EC3A41">
        <w:rPr>
          <w:szCs w:val="21"/>
        </w:rPr>
        <w:t>3500</w:t>
      </w:r>
      <w:r w:rsidRPr="00EC3A41">
        <w:rPr>
          <w:rFonts w:hint="eastAsia"/>
          <w:szCs w:val="21"/>
        </w:rPr>
        <w:t>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托克劳群岛是太平洋中南部岛群，是世界上最小的群岛，由法考福环礁、阿塔富环礁、努库诺努环礁</w:t>
      </w:r>
      <w:r w:rsidRPr="00EC3A41">
        <w:rPr>
          <w:szCs w:val="21"/>
        </w:rPr>
        <w:t>3</w:t>
      </w:r>
      <w:r w:rsidRPr="00EC3A41">
        <w:rPr>
          <w:rFonts w:hint="eastAsia"/>
          <w:szCs w:val="21"/>
        </w:rPr>
        <w:t>个珊瑚岛组成。</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托克劳群岛是太平洋中南部岛群，是世界上最小的群岛，由法考福环礁、阿塔富环礁、努库诺努环礁</w:t>
      </w:r>
      <w:r w:rsidRPr="00EC3A41">
        <w:rPr>
          <w:szCs w:val="21"/>
        </w:rPr>
        <w:t>3</w:t>
      </w:r>
      <w:r w:rsidRPr="00EC3A41">
        <w:rPr>
          <w:rFonts w:hint="eastAsia"/>
          <w:szCs w:val="21"/>
        </w:rPr>
        <w:t>个珊瑚岛组成。</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：马来群岛，也叫南洋群岛，世界上最大的岛群。它位于亚洲东南部太平洋与印度洋之间辽阔的海域上。该群岛由</w:t>
      </w:r>
      <w:r w:rsidRPr="00EC3A41">
        <w:rPr>
          <w:szCs w:val="21"/>
        </w:rPr>
        <w:t>2</w:t>
      </w:r>
      <w:r w:rsidRPr="00EC3A41">
        <w:rPr>
          <w:rFonts w:hint="eastAsia"/>
          <w:szCs w:val="21"/>
        </w:rPr>
        <w:t>万多个岛屿组成。总陆地面积</w:t>
      </w:r>
      <w:r w:rsidRPr="00EC3A41">
        <w:rPr>
          <w:szCs w:val="21"/>
        </w:rPr>
        <w:t>2475249</w:t>
      </w:r>
      <w:r w:rsidRPr="00EC3A41">
        <w:rPr>
          <w:rFonts w:hint="eastAsia"/>
          <w:szCs w:val="21"/>
        </w:rPr>
        <w:t>平方千米，约占世界岛屿面积的</w:t>
      </w:r>
      <w:r w:rsidRPr="00EC3A41">
        <w:rPr>
          <w:szCs w:val="21"/>
        </w:rPr>
        <w:t>20%</w:t>
      </w:r>
      <w:r w:rsidRPr="00EC3A41">
        <w:rPr>
          <w:rFonts w:hint="eastAsia"/>
          <w:szCs w:val="21"/>
        </w:rPr>
        <w:t>。沿赤道延伸</w:t>
      </w:r>
      <w:r w:rsidRPr="00EC3A41">
        <w:rPr>
          <w:szCs w:val="21"/>
        </w:rPr>
        <w:t>6100</w:t>
      </w:r>
      <w:r w:rsidRPr="00EC3A41">
        <w:rPr>
          <w:rFonts w:hint="eastAsia"/>
          <w:szCs w:val="21"/>
        </w:rPr>
        <w:t>千米，南</w:t>
      </w:r>
      <w:r w:rsidRPr="00EC3A41">
        <w:rPr>
          <w:szCs w:val="21"/>
        </w:rPr>
        <w:t>-</w:t>
      </w:r>
      <w:r w:rsidRPr="00EC3A41">
        <w:rPr>
          <w:rFonts w:hint="eastAsia"/>
          <w:szCs w:val="21"/>
        </w:rPr>
        <w:t>北最大宽度</w:t>
      </w:r>
      <w:r w:rsidRPr="00EC3A41">
        <w:rPr>
          <w:szCs w:val="21"/>
        </w:rPr>
        <w:t>3500</w:t>
      </w:r>
      <w:r w:rsidRPr="00EC3A41">
        <w:rPr>
          <w:rFonts w:hint="eastAsia"/>
          <w:szCs w:val="21"/>
        </w:rPr>
        <w:t>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世界上最年轻的岛屿是苏尔采岛。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大不列颠岛是欧洲第一大岛屿，位于欧洲大陆西岸外的大西洋中，大不列颠群岛的主岛之一。面积为</w:t>
      </w:r>
      <w:r w:rsidRPr="00EC3A41">
        <w:rPr>
          <w:szCs w:val="21"/>
        </w:rPr>
        <w:t>209,331</w:t>
      </w:r>
      <w:r w:rsidRPr="00EC3A41">
        <w:rPr>
          <w:rFonts w:hint="eastAsia"/>
          <w:szCs w:val="21"/>
        </w:rPr>
        <w:t>平方千米。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百慕大三角地处北美佛罗里达半岛东南部，具体是指由百慕大群岛、美国的迈阿密和波多黎各的圣胡安三点连线形成的一个东大西洋三角地带。卫星记录的数据显示，在南大西洋存在地磁异常带，这里只存在地球内部辐射。这条辐射带被命名为范艾伦带。正是由于这条磁异常带导致了这片海域常发生人们用现有的科学技术手段，或按照正常的思维逻辑及推理方式难以解释的超常现象。</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瑙鲁共和国位于南太平洋中西部的密克罗尼西亚群岛中，有“天堂岛”之称。瑙鲁面积只有</w:t>
      </w:r>
      <w:r w:rsidRPr="00EC3A41">
        <w:rPr>
          <w:szCs w:val="21"/>
        </w:rPr>
        <w:t>24</w:t>
      </w:r>
      <w:r w:rsidRPr="00EC3A41">
        <w:rPr>
          <w:rFonts w:hint="eastAsia"/>
          <w:szCs w:val="21"/>
        </w:rPr>
        <w:t>平方千米，是世界上最小的岛国。</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瑙鲁共和国位于南太平洋中西部的密克罗尼西亚群岛中，有“天堂岛”之称。瑙鲁面积只有</w:t>
      </w:r>
      <w:r w:rsidRPr="00EC3A41">
        <w:rPr>
          <w:szCs w:val="21"/>
        </w:rPr>
        <w:t>24</w:t>
      </w:r>
      <w:r w:rsidRPr="00EC3A41">
        <w:rPr>
          <w:rFonts w:hint="eastAsia"/>
          <w:szCs w:val="21"/>
        </w:rPr>
        <w:t>平方千米，是世界上最小的岛国。</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大陆架是大陆向海洋的自然延伸，通常被认为是陆地的一部分。大陆架有丰富的矿藏和海洋资源，已发现的有石油、煤、天然气、铜、铁等</w:t>
      </w:r>
      <w:r w:rsidRPr="00EC3A41">
        <w:rPr>
          <w:szCs w:val="21"/>
        </w:rPr>
        <w:t>20</w:t>
      </w:r>
      <w:r w:rsidRPr="00EC3A41">
        <w:rPr>
          <w:rFonts w:hint="eastAsia"/>
          <w:szCs w:val="21"/>
        </w:rPr>
        <w:t>多种矿产；其中已探明的石油储量是整个地球石油储量的三分之一。素有海洋资源的“聚宝盆”之称。</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我国的大陆海岸线自鸭绿江口至北仑河口，长达</w:t>
      </w:r>
      <w:r w:rsidRPr="00EC3A41">
        <w:rPr>
          <w:szCs w:val="21"/>
        </w:rPr>
        <w:t>18000</w:t>
      </w:r>
      <w:r w:rsidRPr="00EC3A41">
        <w:rPr>
          <w:rFonts w:hint="eastAsia"/>
          <w:szCs w:val="21"/>
        </w:rPr>
        <w:t>千米，加上</w:t>
      </w:r>
      <w:r w:rsidRPr="00EC3A41">
        <w:rPr>
          <w:szCs w:val="21"/>
        </w:rPr>
        <w:t>5000</w:t>
      </w:r>
      <w:r w:rsidRPr="00EC3A41">
        <w:rPr>
          <w:rFonts w:hint="eastAsia"/>
          <w:szCs w:val="21"/>
        </w:rPr>
        <w:t>多座大小岛屿的海岸线，总长为</w:t>
      </w:r>
      <w:r w:rsidRPr="00EC3A41">
        <w:rPr>
          <w:szCs w:val="21"/>
        </w:rPr>
        <w:t>32000</w:t>
      </w:r>
      <w:r w:rsidRPr="00EC3A41">
        <w:rPr>
          <w:rFonts w:hint="eastAsia"/>
          <w:szCs w:val="21"/>
        </w:rPr>
        <w:t>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我国的大陆海岸线自鸭绿江口至北仑河口，长达</w:t>
      </w:r>
      <w:r w:rsidRPr="00EC3A41">
        <w:rPr>
          <w:szCs w:val="21"/>
        </w:rPr>
        <w:t>18000</w:t>
      </w:r>
      <w:r w:rsidRPr="00EC3A41">
        <w:rPr>
          <w:rFonts w:hint="eastAsia"/>
          <w:szCs w:val="21"/>
        </w:rPr>
        <w:t>千米，加上</w:t>
      </w:r>
      <w:r w:rsidRPr="00EC3A41">
        <w:rPr>
          <w:szCs w:val="21"/>
        </w:rPr>
        <w:t>5000</w:t>
      </w:r>
      <w:r w:rsidRPr="00EC3A41">
        <w:rPr>
          <w:rFonts w:hint="eastAsia"/>
          <w:szCs w:val="21"/>
        </w:rPr>
        <w:t>多座大小岛屿的海岸线，总长为</w:t>
      </w:r>
      <w:r w:rsidRPr="00EC3A41">
        <w:rPr>
          <w:szCs w:val="21"/>
        </w:rPr>
        <w:t>32000</w:t>
      </w:r>
      <w:r w:rsidRPr="00EC3A41">
        <w:rPr>
          <w:rFonts w:hint="eastAsia"/>
          <w:szCs w:val="21"/>
        </w:rPr>
        <w:t>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台湾岛是我国最大的大陆岛。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额尔齐斯河是中国唯一流入北冰洋的河流，源出中国阿尔泰山西南坡，山间两支源头。</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上海港位于长江三角洲前缘，居我国</w:t>
      </w:r>
      <w:r w:rsidRPr="00EC3A41">
        <w:rPr>
          <w:szCs w:val="21"/>
        </w:rPr>
        <w:t xml:space="preserve">18000 </w:t>
      </w:r>
      <w:r w:rsidRPr="00EC3A41">
        <w:rPr>
          <w:rFonts w:hint="eastAsia"/>
          <w:szCs w:val="21"/>
        </w:rPr>
        <w:t>千米大陆海岸线的中部、扼长江入海口，地处长江东西运输通道与海上南北运输通道的交汇点，是我国沿海的主要枢纽港，是我国年吞吐量最大的港口。</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挤压型板块边界，其两板块间的应力场以挤压作用为主，边界两侧板块相对运动向一起聚合汇集。其地震活动以逆掩断层为主。</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蛇绿岩套是一种可与大洋岩石圈对比的独特的镁铁质</w:t>
      </w:r>
      <w:r w:rsidRPr="00EC3A41">
        <w:rPr>
          <w:szCs w:val="21"/>
        </w:rPr>
        <w:t>-</w:t>
      </w:r>
      <w:r w:rsidRPr="00EC3A41">
        <w:rPr>
          <w:rFonts w:hint="eastAsia"/>
          <w:szCs w:val="21"/>
        </w:rPr>
        <w:t>超镁质岩石组合</w:t>
      </w:r>
      <w:r w:rsidRPr="00EC3A41">
        <w:rPr>
          <w:szCs w:val="21"/>
        </w:rPr>
        <w:t>,</w:t>
      </w:r>
      <w:r w:rsidRPr="00EC3A41">
        <w:rPr>
          <w:rFonts w:hint="eastAsia"/>
          <w:szCs w:val="21"/>
        </w:rPr>
        <w:t>一个发育完整的蛇绿岩包括以下岩石序列：橄榄岩</w:t>
      </w:r>
      <w:r w:rsidRPr="00EC3A41">
        <w:rPr>
          <w:szCs w:val="21"/>
        </w:rPr>
        <w:t>-</w:t>
      </w:r>
      <w:r w:rsidRPr="00EC3A41">
        <w:rPr>
          <w:rFonts w:hint="eastAsia"/>
          <w:szCs w:val="21"/>
        </w:rPr>
        <w:t>辉长岩</w:t>
      </w:r>
      <w:r w:rsidRPr="00EC3A41">
        <w:rPr>
          <w:szCs w:val="21"/>
        </w:rPr>
        <w:t>-</w:t>
      </w:r>
      <w:r w:rsidRPr="00EC3A41">
        <w:rPr>
          <w:rFonts w:hint="eastAsia"/>
          <w:szCs w:val="21"/>
        </w:rPr>
        <w:t>辉绿岩</w:t>
      </w:r>
      <w:r w:rsidRPr="00EC3A41">
        <w:rPr>
          <w:szCs w:val="21"/>
        </w:rPr>
        <w:t>-</w:t>
      </w:r>
      <w:r w:rsidRPr="00EC3A41">
        <w:rPr>
          <w:rFonts w:hint="eastAsia"/>
          <w:szCs w:val="21"/>
        </w:rPr>
        <w:t>枕状熔岩。</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稳定型大陆边缘位于板块内部，被动地随着板块运动，缺乏海沟俯冲带，故无强烈的地震、火山活动和造山运动，发育有巨厚的沉积物。</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胶州湾位于中国山东省山东半岛南部，有南胶河注入。胶州湾口窄内宽，面积</w:t>
      </w:r>
      <w:r w:rsidRPr="00EC3A41">
        <w:rPr>
          <w:szCs w:val="21"/>
        </w:rPr>
        <w:t>446</w:t>
      </w:r>
      <w:r w:rsidRPr="00EC3A41">
        <w:rPr>
          <w:rFonts w:hint="eastAsia"/>
          <w:szCs w:val="21"/>
        </w:rPr>
        <w:t>平方千米，为伸入内陆的半封闭性海湾，属于构造湾。</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河口湾是半封闭的、与大洋畅通的、某种程度上被大陆来的淡水冲淡的沿岸水体。河口湾沉积作用的影响因素包括水动力、絮凝作用和生物作用。</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三角洲沉积相包括三角洲平原、三角洲前缘和前三角洲。</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海滩的沉积构造包括后滨、前滨、内滨和滨面。</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世界上海洋中共有</w:t>
      </w:r>
      <w:r w:rsidRPr="00EC3A41">
        <w:rPr>
          <w:szCs w:val="21"/>
        </w:rPr>
        <w:t>54</w:t>
      </w:r>
      <w:r w:rsidRPr="00EC3A41">
        <w:rPr>
          <w:rFonts w:hint="eastAsia"/>
          <w:szCs w:val="21"/>
        </w:rPr>
        <w:t>个海。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陆地和海洋相互作用最强烈的地区是从滨海平原到大陆架之间。</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东兴镇是东兴市城关镇，位于中国大陆海岸线最南端，与越南芒街市隔江相望，是国家一类口岸城镇。</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渤海是一个近封闭的内海，地处中国大陆东部北端，即北纬</w:t>
      </w:r>
      <w:r w:rsidRPr="00EC3A41">
        <w:rPr>
          <w:szCs w:val="21"/>
        </w:rPr>
        <w:t>37</w:t>
      </w:r>
      <w:r w:rsidRPr="00EC3A41">
        <w:rPr>
          <w:rFonts w:hint="eastAsia"/>
          <w:szCs w:val="21"/>
        </w:rPr>
        <w:t>°</w:t>
      </w:r>
      <w:r w:rsidRPr="00EC3A41">
        <w:rPr>
          <w:szCs w:val="21"/>
        </w:rPr>
        <w:t>07</w:t>
      </w:r>
      <w:r w:rsidRPr="00EC3A41">
        <w:rPr>
          <w:rFonts w:hint="eastAsia"/>
          <w:szCs w:val="21"/>
        </w:rPr>
        <w:t>′</w:t>
      </w:r>
      <w:r w:rsidRPr="00EC3A41">
        <w:rPr>
          <w:szCs w:val="21"/>
        </w:rPr>
        <w:t>-41</w:t>
      </w:r>
      <w:r w:rsidRPr="00EC3A41">
        <w:rPr>
          <w:rFonts w:hint="eastAsia"/>
          <w:szCs w:val="21"/>
        </w:rPr>
        <w:t>°，东经</w:t>
      </w:r>
      <w:r w:rsidRPr="00EC3A41">
        <w:rPr>
          <w:szCs w:val="21"/>
        </w:rPr>
        <w:t>117</w:t>
      </w:r>
      <w:r w:rsidRPr="00EC3A41">
        <w:rPr>
          <w:rFonts w:hint="eastAsia"/>
          <w:szCs w:val="21"/>
        </w:rPr>
        <w:t>°</w:t>
      </w:r>
      <w:r w:rsidRPr="00EC3A41">
        <w:rPr>
          <w:szCs w:val="21"/>
        </w:rPr>
        <w:t>35</w:t>
      </w:r>
      <w:r w:rsidRPr="00EC3A41">
        <w:rPr>
          <w:rFonts w:hint="eastAsia"/>
          <w:szCs w:val="21"/>
        </w:rPr>
        <w:t>′</w:t>
      </w:r>
      <w:r w:rsidRPr="00EC3A41">
        <w:rPr>
          <w:szCs w:val="21"/>
        </w:rPr>
        <w:t>-122</w:t>
      </w:r>
      <w:r w:rsidRPr="00EC3A41">
        <w:rPr>
          <w:rFonts w:hint="eastAsia"/>
          <w:szCs w:val="21"/>
        </w:rPr>
        <w:t>°</w:t>
      </w:r>
      <w:r w:rsidRPr="00EC3A41">
        <w:rPr>
          <w:szCs w:val="21"/>
        </w:rPr>
        <w:t>15</w:t>
      </w:r>
      <w:r w:rsidRPr="00EC3A41">
        <w:rPr>
          <w:rFonts w:hint="eastAsia"/>
          <w:szCs w:val="21"/>
        </w:rPr>
        <w:t>′的区域。平均水深</w:t>
      </w:r>
      <w:r w:rsidRPr="00EC3A41">
        <w:rPr>
          <w:szCs w:val="21"/>
        </w:rPr>
        <w:t>18</w:t>
      </w:r>
      <w:r w:rsidRPr="00EC3A41">
        <w:rPr>
          <w:rFonts w:hint="eastAsia"/>
          <w:szCs w:val="21"/>
        </w:rPr>
        <w:t>米，是我国最浅的海。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澳大利亚位于南太平洋和印度洋之间，由澳大利亚大陆和塔斯马尼亚岛等岛屿和海外领土组成。它东濒太平洋的珊瑚海和塔斯曼海，西、北、南三面临印度洋及其边缘海。是世界上唯一一个独占一个大陆的国家。</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szCs w:val="21"/>
        </w:rPr>
        <w:t>1873</w:t>
      </w:r>
      <w:r w:rsidRPr="00EC3A41">
        <w:rPr>
          <w:rFonts w:hint="eastAsia"/>
          <w:szCs w:val="21"/>
        </w:rPr>
        <w:t>年，英国“挑战者”号调查中，利用测深锤测量深度，发现了大西洋中部有一条南北向的山脊。这是首次发现大洋中脊。</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：海洋总面积约为</w:t>
      </w:r>
      <w:r w:rsidRPr="00EC3A41">
        <w:rPr>
          <w:szCs w:val="21"/>
        </w:rPr>
        <w:t>3.6</w:t>
      </w:r>
      <w:r w:rsidRPr="00EC3A41">
        <w:rPr>
          <w:rFonts w:hint="eastAsia"/>
          <w:szCs w:val="21"/>
        </w:rPr>
        <w:t>亿平方千米，约占地球表面积的</w:t>
      </w:r>
      <w:r w:rsidRPr="00EC3A41">
        <w:rPr>
          <w:szCs w:val="21"/>
        </w:rPr>
        <w:t>71%</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半深海沉积物为水深</w:t>
      </w:r>
      <w:r w:rsidRPr="00EC3A41">
        <w:rPr>
          <w:szCs w:val="21"/>
        </w:rPr>
        <w:t>200</w:t>
      </w:r>
      <w:r w:rsidRPr="00EC3A41">
        <w:rPr>
          <w:rFonts w:hint="eastAsia"/>
          <w:szCs w:val="21"/>
        </w:rPr>
        <w:t>～</w:t>
      </w:r>
      <w:r w:rsidRPr="00EC3A41">
        <w:rPr>
          <w:szCs w:val="21"/>
        </w:rPr>
        <w:t>2000</w:t>
      </w:r>
      <w:r w:rsidRPr="00EC3A41">
        <w:rPr>
          <w:rFonts w:hint="eastAsia"/>
          <w:szCs w:val="21"/>
        </w:rPr>
        <w:t>米的海底沉积物。相当于陆坡区的沉积物，主要是青泥、红泥、珊瑚泥、火山泥等细粒物质。</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刘光鼎，海洋地质地球物理学家，被誉为中国海洋地质之父。</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波浪作用的下限为浪基面。</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浅海和半深海的水深界限是</w:t>
      </w:r>
      <w:r w:rsidRPr="00EC3A41">
        <w:rPr>
          <w:szCs w:val="21"/>
        </w:rPr>
        <w:t>200</w:t>
      </w:r>
      <w:r w:rsidRPr="00EC3A41">
        <w:rPr>
          <w:rFonts w:hint="eastAsia"/>
          <w:szCs w:val="21"/>
        </w:rPr>
        <w:t>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崇明岛地处长江口，是中国第三大岛，被誉为“长江门户、东海瀛洲”，是中国最大的河口冲积岛，中国最大的沙岛。现有面积为</w:t>
      </w:r>
      <w:r w:rsidRPr="00EC3A41">
        <w:rPr>
          <w:szCs w:val="21"/>
        </w:rPr>
        <w:t>1200.68</w:t>
      </w:r>
      <w:r w:rsidRPr="00EC3A41">
        <w:rPr>
          <w:rFonts w:hint="eastAsia"/>
          <w:szCs w:val="21"/>
        </w:rPr>
        <w:t>平方千米。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微体古生物法是古海洋学最主要的研究手段。</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英国科学考察船挑战者号在环球调查中，取得了人类历史上首批海底沉积物样品。</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碳酸盐补偿深度是指海洋中碳酸钙（生物钙质壳的主要组分）输入海底的补给速率与溶解速率相等的深度面，也称碳酸钙补偿深度。它是海洋中的一个重要物理化学界面。海水表层碳酸钙是饱和的。随着水深增大，由于温度降低</w:t>
      </w:r>
      <w:r w:rsidRPr="00EC3A41">
        <w:rPr>
          <w:szCs w:val="21"/>
        </w:rPr>
        <w:t>,</w:t>
      </w:r>
      <w:r w:rsidRPr="00EC3A41">
        <w:t xml:space="preserve"> </w:t>
      </w:r>
      <w:r w:rsidRPr="00EC3A41">
        <w:rPr>
          <w:szCs w:val="21"/>
        </w:rPr>
        <w:t>CO</w:t>
      </w:r>
      <w:r w:rsidRPr="00EC3A41">
        <w:rPr>
          <w:szCs w:val="21"/>
          <w:vertAlign w:val="subscript"/>
        </w:rPr>
        <w:t>2</w:t>
      </w:r>
      <w:r w:rsidRPr="00EC3A41">
        <w:rPr>
          <w:rFonts w:hint="eastAsia"/>
          <w:szCs w:val="21"/>
        </w:rPr>
        <w:t>含量增加，碳酸钙溶解度增大，至某一临界深度，溶解量与补给量相抵平衡，这一临界深度就是碳酸钙补偿深度。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钙质软泥在大洋中分布最广。根据所含钙质生物，分别称为有孔虫软泥或抱球虫软泥或颗石藻软泥、翼足虫软泥。</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放射性同位素测年法可以测得样品的绝对年代。</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水平层理是在比较稳定的水动力条件下，细粒沉积物在静水环境中由垂向加积作用所致，物质从悬浮物或溶液中沉淀而成。</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浊积岩是浊流沉积形成的各类沉积岩的统称，属于事件沉积作用形成的。常见的有硬砂岩质浊积岩、碎屑灰岩质浊积岩，还有多种浊流成因的岩石类型。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普通角闪石是闪石矿物中的一类，它并不是指一种矿物。如镁钙闪石、浅闪石、韭闪石等都属于普通角闪石。普通角闪石易风化，因此属于不稳定矿物。</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竹叶石，该石为石灰岩，学名叫竹叶状灰岩，多由风暴成因。</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近海沉积物的主要来源为陆源。</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砾石指的是风化岩石经水流长期搬运而成，粒径为</w:t>
      </w:r>
      <w:r w:rsidRPr="00EC3A41">
        <w:rPr>
          <w:szCs w:val="21"/>
        </w:rPr>
        <w:t>2</w:t>
      </w:r>
      <w:r w:rsidRPr="00EC3A41">
        <w:rPr>
          <w:rFonts w:hint="eastAsia"/>
          <w:szCs w:val="21"/>
        </w:rPr>
        <w:t>～</w:t>
      </w:r>
      <w:r w:rsidRPr="00EC3A41">
        <w:rPr>
          <w:szCs w:val="21"/>
        </w:rPr>
        <w:t>60mm</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浅海沉积是水深大致为</w:t>
      </w:r>
      <w:r w:rsidRPr="00EC3A41">
        <w:rPr>
          <w:szCs w:val="21"/>
        </w:rPr>
        <w:t>20</w:t>
      </w:r>
      <w:r w:rsidRPr="00EC3A41">
        <w:rPr>
          <w:rFonts w:hint="eastAsia"/>
          <w:szCs w:val="21"/>
        </w:rPr>
        <w:t>～</w:t>
      </w:r>
      <w:r w:rsidRPr="00EC3A41">
        <w:rPr>
          <w:szCs w:val="21"/>
        </w:rPr>
        <w:t>200</w:t>
      </w:r>
      <w:r w:rsidRPr="00EC3A41">
        <w:rPr>
          <w:rFonts w:hint="eastAsia"/>
          <w:szCs w:val="21"/>
        </w:rPr>
        <w:t>米范围内的海底沉积，主要分布在大陆架区，也称陆架沉积。浅海沉积物主要来自大陆，沉积时间较短，不适于研究古气候。</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古登堡界面是地幔圈与外核流体圈的分界面。</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在距今约</w:t>
      </w:r>
      <w:r w:rsidRPr="00EC3A41">
        <w:rPr>
          <w:szCs w:val="21"/>
        </w:rPr>
        <w:t>5.3</w:t>
      </w:r>
      <w:r w:rsidRPr="00EC3A41">
        <w:rPr>
          <w:rFonts w:hint="eastAsia"/>
          <w:szCs w:val="21"/>
        </w:rPr>
        <w:t>亿年前寒武纪地质历史时期，地球上在</w:t>
      </w:r>
      <w:r w:rsidRPr="00EC3A41">
        <w:rPr>
          <w:szCs w:val="21"/>
        </w:rPr>
        <w:t>2000</w:t>
      </w:r>
      <w:r w:rsidRPr="00EC3A41">
        <w:rPr>
          <w:rFonts w:hint="eastAsia"/>
          <w:szCs w:val="21"/>
        </w:rPr>
        <w:t>多万年时间内突然涌现出各种各样的动物，它们不约而同地迅速起源、立即出现。节肢、腕足、蠕形、海绵、脊索动物等等一系列与现代动物形态基本相同的动物在地球上来了个“集体亮相”，形成了多种门类动物同时存在的繁荣景象，被称为寒武纪生命大爆发。</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如果地幔内的流体上升到巨大的大陆之下并向左右扩散时，那么大陆块就会从这里裂开，并向两侧推移，这就是地幔对流。洋中脊属于地幔对流的离散区，其表现形式为海底扩张岩浆上涌，由此产生地幔流体，上升并扩散，在海沟汇下沉汇聚。</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岛弧与海沟是由大洋板块和大陆板块碰撞形成的。</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三沙市下辖西沙群岛、南沙群岛、中沙群岛的岛礁及其海域。</w:t>
      </w:r>
    </w:p>
    <w:p w:rsidR="00E06E50" w:rsidRPr="00EC3A41" w:rsidRDefault="00E06E50" w:rsidP="00EC3A41">
      <w:pPr>
        <w:pStyle w:val="a"/>
        <w:ind w:left="0" w:firstLine="31680"/>
        <w:contextualSpacing/>
        <w:rPr>
          <w:szCs w:val="21"/>
        </w:rPr>
      </w:pPr>
      <w:r w:rsidRPr="00EC3A41">
        <w:rPr>
          <w:rFonts w:hint="eastAsia"/>
          <w:bCs/>
          <w:szCs w:val="21"/>
        </w:rPr>
        <w:t>知识点：被罗马人称之为“</w:t>
      </w:r>
      <w:r w:rsidRPr="00EC3A41">
        <w:rPr>
          <w:rFonts w:hint="eastAsia"/>
          <w:szCs w:val="21"/>
        </w:rPr>
        <w:t>地球中央的海</w:t>
      </w:r>
      <w:r w:rsidRPr="00EC3A41">
        <w:rPr>
          <w:rFonts w:hint="eastAsia"/>
          <w:bCs/>
          <w:szCs w:val="21"/>
        </w:rPr>
        <w:t>”的是地中海。</w:t>
      </w:r>
    </w:p>
    <w:p w:rsidR="00E06E50" w:rsidRPr="00EC3A41" w:rsidRDefault="00E06E50" w:rsidP="00EC3A41">
      <w:pPr>
        <w:pStyle w:val="a"/>
        <w:ind w:left="0" w:firstLine="31680"/>
        <w:contextualSpacing/>
        <w:rPr>
          <w:szCs w:val="21"/>
        </w:rPr>
      </w:pPr>
      <w:r w:rsidRPr="00EC3A41">
        <w:rPr>
          <w:rFonts w:hint="eastAsia"/>
          <w:bCs/>
          <w:szCs w:val="21"/>
        </w:rPr>
        <w:t>知识点：寒武纪</w:t>
      </w:r>
      <w:r w:rsidRPr="00EC3A41">
        <w:rPr>
          <w:rFonts w:hint="eastAsia"/>
          <w:szCs w:val="21"/>
        </w:rPr>
        <w:t>时期没有过发生物种大灭绝。</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我国四大海域中，渤海是由辽东半岛和山东半岛环绕的内陆海。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海湾是洋或海延伸进大陆且深度逐渐减小的水域，海湾里的海水可以与毗邻海洋自由沟通，故其海洋状况与邻接海洋很相似，但在海湾中常出现最大潮差，如与东海比邻的我国杭州湾最大潮差可达</w:t>
      </w:r>
      <w:r w:rsidRPr="00EC3A41">
        <w:rPr>
          <w:szCs w:val="21"/>
        </w:rPr>
        <w:t>8.9</w:t>
      </w:r>
      <w:r w:rsidRPr="00EC3A41">
        <w:rPr>
          <w:rFonts w:hint="eastAsia"/>
          <w:szCs w:val="21"/>
        </w:rPr>
        <w:t>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大陆架是大陆周围被海水淹没的浅水地带，是大陆向海洋底的自然延伸。其范围是从低潮线起以极其平缓的坡度延伸到坡度突然变大的地方为止。</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我国海岛分布最多的海区是东海，约占我国海岛总数的</w:t>
      </w:r>
      <w:r w:rsidRPr="00EC3A41">
        <w:rPr>
          <w:szCs w:val="21"/>
        </w:rPr>
        <w:t>60%</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海湾是明显的水区</w:t>
      </w:r>
      <w:r w:rsidRPr="00EC3A41">
        <w:rPr>
          <w:szCs w:val="21"/>
        </w:rPr>
        <w:t>.</w:t>
      </w:r>
      <w:r w:rsidRPr="00EC3A41">
        <w:rPr>
          <w:rFonts w:hint="eastAsia"/>
          <w:szCs w:val="21"/>
        </w:rPr>
        <w:t>但只有在该水区面积等于或大于横越区口所划的直线作为直径的半圆形面积时才能称为海湾。</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额尔济斯河是中国唯一注入北冰洋的河流。</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大连金石滩，是一种海上喀斯特地貌，因其千姿百态的礁石，被誉为“海上石林”。</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szCs w:val="21"/>
        </w:rPr>
        <w:t>1770</w:t>
      </w:r>
      <w:r w:rsidRPr="00EC3A41">
        <w:rPr>
          <w:rFonts w:hint="eastAsia"/>
          <w:szCs w:val="21"/>
        </w:rPr>
        <w:t>年，法国科学家拉瓦锡测定了海水的化学成分，成为第一个对海水成分进行分析的人。</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中国入海河流中的第一大河是长江，它也是亚洲、中国的第一长河，全长</w:t>
      </w:r>
      <w:r w:rsidRPr="00EC3A41">
        <w:rPr>
          <w:szCs w:val="21"/>
        </w:rPr>
        <w:t>6403</w:t>
      </w:r>
      <w:r w:rsidRPr="00EC3A41">
        <w:rPr>
          <w:rFonts w:hint="eastAsia"/>
          <w:szCs w:val="21"/>
        </w:rPr>
        <w:t>千米；它发源于青藏高原唐古拉山脉，是世界第三长河，仅次于亚马孙河与尼罗河。水量也是世界第三。</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霞浦被誉为中国最美滩涂，地处福建东北部，濒临东海，与宝岛台湾隔海相望。海岸线长达</w:t>
      </w:r>
      <w:r w:rsidRPr="00EC3A41">
        <w:rPr>
          <w:szCs w:val="21"/>
        </w:rPr>
        <w:t>404</w:t>
      </w:r>
      <w:r w:rsidRPr="00EC3A41">
        <w:rPr>
          <w:rFonts w:hint="eastAsia"/>
          <w:szCs w:val="21"/>
        </w:rPr>
        <w:t>千米。滩涂面积全国最大。</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大嶝，位于福建省厦门市翔安区东南海面，由大嶝岛、小嶝岛、角屿岛三个岛组成，其中角屿岛与大金门岛最近，距离仅</w:t>
      </w:r>
      <w:r w:rsidRPr="00EC3A41">
        <w:rPr>
          <w:szCs w:val="21"/>
        </w:rPr>
        <w:t>1800</w:t>
      </w:r>
      <w:r w:rsidRPr="00EC3A41">
        <w:rPr>
          <w:rFonts w:hint="eastAsia"/>
          <w:szCs w:val="21"/>
        </w:rPr>
        <w:t>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福建省距离台湾本岛最近的距离是从福建平潭岛到台湾新竹，总距离约为</w:t>
      </w:r>
      <w:r w:rsidRPr="00EC3A41">
        <w:rPr>
          <w:szCs w:val="21"/>
        </w:rPr>
        <w:t>130</w:t>
      </w:r>
      <w:r w:rsidRPr="00EC3A41">
        <w:rPr>
          <w:rFonts w:hint="eastAsia"/>
          <w:szCs w:val="21"/>
        </w:rPr>
        <w:t>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海岸线是陆地与海洋的交界线，福建大陆海岸线的南北直线距离总共不过</w:t>
      </w:r>
      <w:r w:rsidRPr="00EC3A41">
        <w:rPr>
          <w:szCs w:val="21"/>
        </w:rPr>
        <w:t>500</w:t>
      </w:r>
      <w:r w:rsidRPr="00EC3A41">
        <w:rPr>
          <w:rFonts w:hint="eastAsia"/>
          <w:szCs w:val="21"/>
        </w:rPr>
        <w:t>多千米，但受多组与海岸线交错的断裂构造的影响，加以波浪和潮汐的长期侵蚀作用，海岸十分曲折，曲折率居全国首位。由于濒临太平洋的得天独厚的地理条件，福建有着长达</w:t>
      </w:r>
      <w:r w:rsidRPr="00EC3A41">
        <w:rPr>
          <w:szCs w:val="21"/>
        </w:rPr>
        <w:t>3752</w:t>
      </w:r>
      <w:r w:rsidRPr="00EC3A41">
        <w:rPr>
          <w:rFonts w:hint="eastAsia"/>
          <w:szCs w:val="21"/>
        </w:rPr>
        <w:t>千米的曲折海岸线，曲折率为</w:t>
      </w:r>
      <w:r w:rsidRPr="00EC3A41">
        <w:rPr>
          <w:szCs w:val="21"/>
        </w:rPr>
        <w:t>1</w:t>
      </w:r>
      <w:r w:rsidRPr="00EC3A41">
        <w:rPr>
          <w:rFonts w:ascii="Arial" w:hAnsi="Arial" w:cs="Arial"/>
          <w:szCs w:val="21"/>
        </w:rPr>
        <w:t>꞉</w:t>
      </w:r>
      <w:r w:rsidRPr="00EC3A41">
        <w:rPr>
          <w:szCs w:val="21"/>
        </w:rPr>
        <w:t>7.01</w:t>
      </w:r>
      <w:r w:rsidRPr="00EC3A41">
        <w:rPr>
          <w:rFonts w:hint="eastAsia"/>
          <w:szCs w:val="21"/>
        </w:rPr>
        <w:t>，属全国之最。福建最曲折的海岸线在霞浦，曲折率高达</w:t>
      </w:r>
      <w:r w:rsidRPr="00EC3A41">
        <w:rPr>
          <w:szCs w:val="21"/>
        </w:rPr>
        <w:t>1</w:t>
      </w:r>
      <w:r w:rsidRPr="00EC3A41">
        <w:rPr>
          <w:rFonts w:ascii="Arial" w:hAnsi="Arial" w:cs="Arial"/>
          <w:szCs w:val="21"/>
        </w:rPr>
        <w:t>꞉</w:t>
      </w:r>
      <w:r w:rsidRPr="00EC3A41">
        <w:rPr>
          <w:szCs w:val="21"/>
        </w:rPr>
        <w:t>10</w:t>
      </w:r>
      <w:r w:rsidRPr="00EC3A41">
        <w:rPr>
          <w:rFonts w:hint="eastAsia"/>
          <w:szCs w:val="21"/>
        </w:rPr>
        <w:t>。也就是说，海岸线自由散漫了十千米，不过赶了一千米的航空里程。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蚀作用是指波浪、潮汐、海流等对海岸进行的侵蚀作用，分为冲刷、磨蚀、溶蚀三种作用。冲刷：海浪以巨大的能量冲击海岸，使岩石遭到破坏；磨蚀：海浪携带着沙砾对岸边和水下的基岩进行强力磨蚀；溶蚀：海水对岩石、矿物的溶蚀能力比淡水强。</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海滩是指海岸线与破浪带之间，主要由波浪作用塑造的，由未固结沉积物组成的海滨。</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rFonts w:hAnsi="宋体" w:cs="宋体" w:hint="eastAsia"/>
          <w:szCs w:val="21"/>
        </w:rPr>
        <w:t>地球的表面积约为</w:t>
      </w:r>
      <w:r w:rsidRPr="00EC3A41">
        <w:rPr>
          <w:szCs w:val="21"/>
        </w:rPr>
        <w:t>5.1</w:t>
      </w:r>
      <w:r w:rsidRPr="00EC3A41">
        <w:rPr>
          <w:rFonts w:hAnsi="宋体" w:cs="宋体" w:hint="eastAsia"/>
          <w:szCs w:val="21"/>
        </w:rPr>
        <w:t>亿平方千米，表面起伏不平，凸出来的地方成为陆地和山脉，而大片大片下凹的部分经过亿万年的积累，被液态海水所淹没而变成了海洋，海洋面积占地球表面积的近</w:t>
      </w:r>
      <w:r w:rsidRPr="00EC3A41">
        <w:rPr>
          <w:rFonts w:hAnsi="宋体" w:cs="宋体"/>
          <w:szCs w:val="21"/>
        </w:rPr>
        <w:t>71%</w:t>
      </w:r>
      <w:r w:rsidRPr="00EC3A41">
        <w:rPr>
          <w:rFonts w:hAnsi="宋体" w:cs="宋体"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世界大洋中大西洋入海河流流域面积最广。</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印度洋是世界上地质年代最年轻的大洋。</w:t>
      </w:r>
    </w:p>
    <w:p w:rsidR="00E06E50" w:rsidRPr="00EC3A41" w:rsidRDefault="00E06E50" w:rsidP="00EC3A41">
      <w:pPr>
        <w:pStyle w:val="a"/>
        <w:ind w:left="0" w:firstLine="31680"/>
        <w:contextualSpacing/>
        <w:rPr>
          <w:szCs w:val="21"/>
        </w:rPr>
      </w:pPr>
      <w:r w:rsidRPr="00EC3A41">
        <w:rPr>
          <w:rFonts w:hint="eastAsia"/>
          <w:bCs/>
          <w:szCs w:val="21"/>
        </w:rPr>
        <w:t>知识点：我国近海各海区面积最大的是南海。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台湾岛面积</w:t>
      </w:r>
      <w:r w:rsidRPr="00EC3A41">
        <w:rPr>
          <w:szCs w:val="21"/>
        </w:rPr>
        <w:t>3.578</w:t>
      </w:r>
      <w:r w:rsidRPr="00EC3A41">
        <w:rPr>
          <w:rFonts w:hint="eastAsia"/>
          <w:szCs w:val="21"/>
        </w:rPr>
        <w:t>万平方千米，为中国第</w:t>
      </w:r>
      <w:r w:rsidRPr="00EC3A41">
        <w:rPr>
          <w:szCs w:val="21"/>
        </w:rPr>
        <w:t>1</w:t>
      </w:r>
      <w:r w:rsidRPr="00EC3A41">
        <w:rPr>
          <w:rFonts w:hint="eastAsia"/>
          <w:szCs w:val="21"/>
        </w:rPr>
        <w:t>大岛。海南岛面积</w:t>
      </w:r>
      <w:r w:rsidRPr="00EC3A41">
        <w:rPr>
          <w:szCs w:val="21"/>
        </w:rPr>
        <w:t>3.22</w:t>
      </w:r>
      <w:r w:rsidRPr="00EC3A41">
        <w:rPr>
          <w:rFonts w:hint="eastAsia"/>
          <w:szCs w:val="21"/>
        </w:rPr>
        <w:t>万平方千米，为中国第</w:t>
      </w:r>
      <w:r w:rsidRPr="00EC3A41">
        <w:rPr>
          <w:szCs w:val="21"/>
        </w:rPr>
        <w:t>2</w:t>
      </w:r>
      <w:r w:rsidRPr="00EC3A41">
        <w:rPr>
          <w:rFonts w:hint="eastAsia"/>
          <w:szCs w:val="21"/>
        </w:rPr>
        <w:t>大岛。长江口的崇明岛</w:t>
      </w:r>
      <w:r w:rsidRPr="00EC3A41">
        <w:rPr>
          <w:szCs w:val="21"/>
        </w:rPr>
        <w:t>,</w:t>
      </w:r>
      <w:r w:rsidRPr="00EC3A41">
        <w:rPr>
          <w:rFonts w:hint="eastAsia"/>
          <w:szCs w:val="21"/>
        </w:rPr>
        <w:t>面积</w:t>
      </w:r>
      <w:r w:rsidRPr="00EC3A41">
        <w:rPr>
          <w:szCs w:val="21"/>
        </w:rPr>
        <w:t>1060.5</w:t>
      </w:r>
      <w:r w:rsidRPr="00EC3A41">
        <w:rPr>
          <w:rFonts w:hint="eastAsia"/>
          <w:szCs w:val="21"/>
        </w:rPr>
        <w:t>平方千米，为我国第三大岛与最大的冲积岛。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大连金石滩，是一种喀斯特地貌，因其千姿百态的礁石，被誉为“海上石林”。</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边缘海又称“陆缘海</w:t>
      </w:r>
      <w:r w:rsidRPr="00EC3A41">
        <w:rPr>
          <w:rFonts w:hint="eastAsia"/>
          <w:bCs/>
          <w:szCs w:val="21"/>
        </w:rPr>
        <w:t>”</w:t>
      </w:r>
      <w:r w:rsidRPr="00EC3A41">
        <w:rPr>
          <w:rFonts w:hint="eastAsia"/>
          <w:szCs w:val="21"/>
        </w:rPr>
        <w:t>，简称“缘海”或“边海”。濒临大陆，被半岛、岛屿或群岛与大洋分开的海，如黄海、鄂霍次克海、日本海等。珊瑚海位于太平洋西南部海域，澳大利亚和新几内亚以东，新喀里多尼亚和新赫布里底岛以西，所罗门群岛以南，南北长约</w:t>
      </w:r>
      <w:r w:rsidRPr="00EC3A41">
        <w:rPr>
          <w:szCs w:val="21"/>
        </w:rPr>
        <w:t>2250</w:t>
      </w:r>
      <w:r w:rsidRPr="00EC3A41">
        <w:rPr>
          <w:rFonts w:hint="eastAsia"/>
          <w:szCs w:val="21"/>
        </w:rPr>
        <w:t>公里，东西宽约</w:t>
      </w:r>
      <w:r w:rsidRPr="00EC3A41">
        <w:rPr>
          <w:szCs w:val="21"/>
        </w:rPr>
        <w:t>2414</w:t>
      </w:r>
      <w:r w:rsidRPr="00EC3A41">
        <w:rPr>
          <w:rFonts w:hint="eastAsia"/>
          <w:szCs w:val="21"/>
        </w:rPr>
        <w:t>公里，总面积达</w:t>
      </w:r>
      <w:r w:rsidRPr="00EC3A41">
        <w:rPr>
          <w:szCs w:val="21"/>
        </w:rPr>
        <w:t>479.1</w:t>
      </w:r>
      <w:r w:rsidRPr="00EC3A41">
        <w:rPr>
          <w:rFonts w:hint="eastAsia"/>
          <w:szCs w:val="21"/>
        </w:rPr>
        <w:t>万平方公里，是世界上最大的海，相当于半个中国的国土面积。</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大陆边缘是大陆与大洋之间的过渡带，按构造活动行分为稳定型和活动型两大类。</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世界大洋通常分为四大部分、即太平洋、大西洋、印度洋和北冰洋。太平洋是面积最大、最深的大洋。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陆缘海又称边缘海，是位于大陆和大洋之间的海洋。世界上前三大陆缘海分别为珊瑚海、阿拉伯海、南海，中国南海是世界第三大陆缘海。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冰冷的海水通过裂缝，漏到地球内部，遇到滚烫的岩浆，就会沸腾起来，喷射而出，从而形成海底热泉。海底热泉最早是在</w:t>
      </w:r>
      <w:r w:rsidRPr="00EC3A41">
        <w:rPr>
          <w:szCs w:val="21"/>
        </w:rPr>
        <w:t>20</w:t>
      </w:r>
      <w:r w:rsidRPr="00EC3A41">
        <w:rPr>
          <w:rFonts w:hint="eastAsia"/>
          <w:szCs w:val="21"/>
        </w:rPr>
        <w:t>世纪</w:t>
      </w:r>
      <w:r w:rsidRPr="00EC3A41">
        <w:rPr>
          <w:szCs w:val="21"/>
        </w:rPr>
        <w:t>70</w:t>
      </w:r>
      <w:r w:rsidRPr="00EC3A41">
        <w:rPr>
          <w:rFonts w:hint="eastAsia"/>
          <w:szCs w:val="21"/>
        </w:rPr>
        <w:t>年代到</w:t>
      </w:r>
      <w:r w:rsidRPr="00EC3A41">
        <w:rPr>
          <w:szCs w:val="21"/>
        </w:rPr>
        <w:t>80</w:t>
      </w:r>
      <w:r w:rsidRPr="00EC3A41">
        <w:rPr>
          <w:rFonts w:hint="eastAsia"/>
          <w:szCs w:val="21"/>
        </w:rPr>
        <w:t>年代之间被发现的。</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中沙群岛主要部分由隐没在水中的暗沙、滩、礁、岛所组成。黄岩岛属于中沙群岛并且是中沙群岛中唯一露出水面的岛屿。</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灵山岛位于胶南市东南灵山湾中，与大珠山遥相对峙，是祖国的第三高岛。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我国最大岛屿台湾岛、第二大岛海南岛都属基岩岛，最大的沙洲是崇明岛，面积约</w:t>
      </w:r>
      <w:r w:rsidRPr="00EC3A41">
        <w:rPr>
          <w:szCs w:val="21"/>
        </w:rPr>
        <w:t xml:space="preserve">1083 </w:t>
      </w:r>
      <w:r w:rsidRPr="00EC3A41">
        <w:rPr>
          <w:rFonts w:hint="eastAsia"/>
          <w:szCs w:val="21"/>
        </w:rPr>
        <w:t>平方千米，为我国第三大岛。</w:t>
      </w:r>
    </w:p>
    <w:p w:rsidR="00E06E50" w:rsidRPr="00EC3A41" w:rsidRDefault="00E06E50" w:rsidP="00EC3A41">
      <w:pPr>
        <w:pStyle w:val="a"/>
        <w:ind w:left="0" w:firstLine="31680"/>
        <w:contextualSpacing/>
        <w:rPr>
          <w:szCs w:val="21"/>
        </w:rPr>
      </w:pPr>
      <w:bookmarkStart w:id="2" w:name="_Toc31208"/>
      <w:r w:rsidRPr="00EC3A41">
        <w:rPr>
          <w:rFonts w:hint="eastAsia"/>
          <w:bCs/>
          <w:szCs w:val="21"/>
        </w:rPr>
        <w:t>知识点：</w:t>
      </w:r>
      <w:r w:rsidRPr="00EC3A41">
        <w:rPr>
          <w:rFonts w:hint="eastAsia"/>
          <w:szCs w:val="21"/>
        </w:rPr>
        <w:t>长海县海域面积约</w:t>
      </w:r>
      <w:r w:rsidRPr="00EC3A41">
        <w:rPr>
          <w:szCs w:val="21"/>
        </w:rPr>
        <w:t>10324</w:t>
      </w:r>
      <w:r w:rsidRPr="00EC3A41">
        <w:rPr>
          <w:rFonts w:hint="eastAsia"/>
          <w:szCs w:val="21"/>
        </w:rPr>
        <w:t>平方千米，海岸线总长约</w:t>
      </w:r>
      <w:r w:rsidRPr="00EC3A41">
        <w:rPr>
          <w:szCs w:val="21"/>
        </w:rPr>
        <w:t>359</w:t>
      </w:r>
      <w:r w:rsidRPr="00EC3A41">
        <w:rPr>
          <w:rFonts w:hint="eastAsia"/>
          <w:szCs w:val="21"/>
        </w:rPr>
        <w:t>千米，是中国东北地区距离日本、韩国最近的区域，也是东北地区唯一的海岛县和中国唯一的海岛边境县。</w:t>
      </w:r>
    </w:p>
    <w:bookmarkEnd w:id="2"/>
    <w:p w:rsidR="00E06E50" w:rsidRPr="00EC3A41" w:rsidRDefault="00E06E50" w:rsidP="00EC3A41">
      <w:pPr>
        <w:pStyle w:val="a"/>
        <w:ind w:left="0" w:firstLine="31680"/>
        <w:contextualSpacing/>
        <w:rPr>
          <w:bCs/>
          <w:szCs w:val="21"/>
        </w:rPr>
      </w:pPr>
      <w:r w:rsidRPr="00EC3A41">
        <w:rPr>
          <w:rFonts w:hint="eastAsia"/>
          <w:bCs/>
          <w:szCs w:val="21"/>
        </w:rPr>
        <w:t>知识点：</w:t>
      </w:r>
      <w:r w:rsidRPr="00EC3A41">
        <w:rPr>
          <w:rFonts w:hint="eastAsia"/>
          <w:szCs w:val="21"/>
        </w:rPr>
        <w:t>长山群岛是我国最北方的群岛。</w:t>
      </w:r>
    </w:p>
    <w:p w:rsidR="00E06E50" w:rsidRPr="00EC3A41" w:rsidRDefault="00E06E50" w:rsidP="00EC3A41">
      <w:pPr>
        <w:pStyle w:val="a"/>
        <w:ind w:left="0" w:firstLine="31680"/>
        <w:contextualSpacing/>
        <w:rPr>
          <w:bCs/>
          <w:szCs w:val="21"/>
        </w:rPr>
      </w:pPr>
      <w:r w:rsidRPr="00EC3A41">
        <w:rPr>
          <w:rFonts w:hint="eastAsia"/>
          <w:bCs/>
          <w:szCs w:val="21"/>
        </w:rPr>
        <w:t>知识点：</w:t>
      </w:r>
      <w:r w:rsidRPr="00EC3A41">
        <w:rPr>
          <w:rFonts w:hint="eastAsia"/>
          <w:szCs w:val="21"/>
        </w:rPr>
        <w:t>舟山是我国唯一由群岛组成的地级城市。</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钓鱼岛及其附属岛屿位于中国台湾岛的东北部，是台湾岛的附属岛屿，周边水深</w:t>
      </w:r>
      <w:r w:rsidRPr="00EC3A41">
        <w:rPr>
          <w:szCs w:val="21"/>
        </w:rPr>
        <w:t>140</w:t>
      </w:r>
      <w:r w:rsidRPr="00EC3A41">
        <w:rPr>
          <w:rFonts w:hint="eastAsia"/>
          <w:szCs w:val="21"/>
        </w:rPr>
        <w:t>～</w:t>
      </w:r>
      <w:r w:rsidRPr="00EC3A41">
        <w:rPr>
          <w:szCs w:val="21"/>
        </w:rPr>
        <w:t>180</w:t>
      </w:r>
      <w:r w:rsidRPr="00EC3A41">
        <w:rPr>
          <w:rFonts w:hint="eastAsia"/>
          <w:szCs w:val="21"/>
        </w:rPr>
        <w:t>米。东侧有深达</w:t>
      </w:r>
      <w:r w:rsidRPr="00EC3A41">
        <w:rPr>
          <w:szCs w:val="21"/>
        </w:rPr>
        <w:t>2000</w:t>
      </w:r>
      <w:r w:rsidRPr="00EC3A41">
        <w:rPr>
          <w:rFonts w:hint="eastAsia"/>
          <w:szCs w:val="21"/>
        </w:rPr>
        <w:t>多米的冲绳海槽，将其同琉球群岛分隔开。</w:t>
      </w:r>
    </w:p>
    <w:p w:rsidR="00E06E50" w:rsidRPr="00EC3A41" w:rsidRDefault="00E06E50" w:rsidP="00EC3A41">
      <w:pPr>
        <w:pStyle w:val="a"/>
        <w:ind w:left="0" w:firstLine="31680"/>
        <w:contextualSpacing/>
        <w:rPr>
          <w:bCs/>
          <w:szCs w:val="21"/>
        </w:rPr>
      </w:pPr>
      <w:r w:rsidRPr="00EC3A41">
        <w:rPr>
          <w:rFonts w:hint="eastAsia"/>
          <w:bCs/>
          <w:szCs w:val="21"/>
        </w:rPr>
        <w:t>知识点：</w:t>
      </w:r>
      <w:r w:rsidRPr="00EC3A41">
        <w:rPr>
          <w:rFonts w:hint="eastAsia"/>
          <w:szCs w:val="21"/>
        </w:rPr>
        <w:t>广西涠洲岛是中国最大、地质年龄最年轻的火山岛。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海岛最常用的分类方法是以成因分类，通常可分为大陆岛、海洋岛和冲积岛三类。</w:t>
      </w:r>
    </w:p>
    <w:p w:rsidR="00E06E50" w:rsidRPr="00EC3A41" w:rsidRDefault="00E06E50" w:rsidP="00EC3A41">
      <w:pPr>
        <w:pStyle w:val="a"/>
        <w:ind w:left="0" w:firstLine="31680"/>
        <w:contextualSpacing/>
        <w:rPr>
          <w:bCs/>
          <w:szCs w:val="21"/>
        </w:rPr>
      </w:pPr>
      <w:r w:rsidRPr="00EC3A41">
        <w:rPr>
          <w:rFonts w:hint="eastAsia"/>
          <w:bCs/>
          <w:szCs w:val="21"/>
        </w:rPr>
        <w:t>知识点：</w:t>
      </w:r>
      <w:r w:rsidRPr="00EC3A41">
        <w:rPr>
          <w:rFonts w:hint="eastAsia"/>
          <w:szCs w:val="21"/>
        </w:rPr>
        <w:t>我国各海区海岛最多的是东海区、最少的是渤海区。</w:t>
      </w:r>
      <w:r w:rsidRPr="00EC3A41">
        <w:rPr>
          <w:szCs w:val="21"/>
        </w:rPr>
        <w:tab/>
      </w:r>
    </w:p>
    <w:p w:rsidR="00E06E50" w:rsidRPr="00EC3A41" w:rsidRDefault="00E06E50" w:rsidP="00EC3A41">
      <w:pPr>
        <w:pStyle w:val="a"/>
        <w:ind w:left="0" w:firstLine="31680"/>
        <w:contextualSpacing/>
        <w:rPr>
          <w:bCs/>
          <w:szCs w:val="21"/>
        </w:rPr>
      </w:pPr>
      <w:r w:rsidRPr="00EC3A41">
        <w:rPr>
          <w:rFonts w:hint="eastAsia"/>
          <w:bCs/>
          <w:szCs w:val="21"/>
        </w:rPr>
        <w:t>知识点：</w:t>
      </w:r>
      <w:r w:rsidRPr="00EC3A41">
        <w:rPr>
          <w:rFonts w:hint="eastAsia"/>
          <w:szCs w:val="21"/>
        </w:rPr>
        <w:t>中国最大的冲积沙岛是崇明岛。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基岩岛是由固结的沉积岩、变质岩和火山岩组成的海岛。</w:t>
      </w:r>
    </w:p>
    <w:p w:rsidR="00E06E50" w:rsidRPr="00EC3A41" w:rsidRDefault="00E06E50" w:rsidP="00EC3A41">
      <w:pPr>
        <w:pStyle w:val="a"/>
        <w:ind w:left="0" w:firstLine="31680"/>
        <w:contextualSpacing/>
        <w:rPr>
          <w:bCs/>
          <w:szCs w:val="21"/>
        </w:rPr>
      </w:pPr>
      <w:r w:rsidRPr="00EC3A41">
        <w:rPr>
          <w:rFonts w:hint="eastAsia"/>
          <w:bCs/>
          <w:szCs w:val="21"/>
        </w:rPr>
        <w:t>知识点：</w:t>
      </w:r>
      <w:r w:rsidRPr="00EC3A41">
        <w:rPr>
          <w:rFonts w:hint="eastAsia"/>
          <w:szCs w:val="21"/>
        </w:rPr>
        <w:t>根据地名普查成果，浙江省海岛岸线长度最大。</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台湾海峡是中国福建省与台湾省之间连通南海、东海的海峡。</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渤海是我国的内海。三面环陆，在辽宁、河北、山东、天津三省一市之间，它有辽东湾、渤海湾和莱州湾三个主要海湾。具体位置在北纬</w:t>
      </w:r>
      <w:r w:rsidRPr="00EC3A41">
        <w:rPr>
          <w:szCs w:val="21"/>
        </w:rPr>
        <w:t>37</w:t>
      </w:r>
      <w:r w:rsidRPr="00EC3A41">
        <w:rPr>
          <w:rFonts w:hint="eastAsia"/>
          <w:szCs w:val="21"/>
        </w:rPr>
        <w:t>°</w:t>
      </w:r>
      <w:r w:rsidRPr="00EC3A41">
        <w:rPr>
          <w:szCs w:val="21"/>
        </w:rPr>
        <w:t>07</w:t>
      </w:r>
      <w:r w:rsidRPr="00EC3A41">
        <w:rPr>
          <w:rFonts w:hint="eastAsia"/>
          <w:szCs w:val="21"/>
        </w:rPr>
        <w:t>′～</w:t>
      </w:r>
      <w:r w:rsidRPr="00EC3A41">
        <w:rPr>
          <w:szCs w:val="21"/>
        </w:rPr>
        <w:t>41</w:t>
      </w:r>
      <w:r w:rsidRPr="00EC3A41">
        <w:rPr>
          <w:rFonts w:hint="eastAsia"/>
          <w:szCs w:val="21"/>
        </w:rPr>
        <w:t>°</w:t>
      </w:r>
      <w:r w:rsidRPr="00EC3A41">
        <w:rPr>
          <w:szCs w:val="21"/>
        </w:rPr>
        <w:t>0</w:t>
      </w:r>
      <w:r w:rsidRPr="00EC3A41">
        <w:rPr>
          <w:rFonts w:hint="eastAsia"/>
          <w:szCs w:val="21"/>
        </w:rPr>
        <w:t>′、东经</w:t>
      </w:r>
      <w:r w:rsidRPr="00EC3A41">
        <w:rPr>
          <w:szCs w:val="21"/>
        </w:rPr>
        <w:t>117</w:t>
      </w:r>
      <w:r w:rsidRPr="00EC3A41">
        <w:rPr>
          <w:rFonts w:hint="eastAsia"/>
          <w:szCs w:val="21"/>
        </w:rPr>
        <w:t>°</w:t>
      </w:r>
      <w:r w:rsidRPr="00EC3A41">
        <w:rPr>
          <w:szCs w:val="21"/>
        </w:rPr>
        <w:t>35</w:t>
      </w:r>
      <w:r w:rsidRPr="00EC3A41">
        <w:rPr>
          <w:rFonts w:hint="eastAsia"/>
          <w:szCs w:val="21"/>
        </w:rPr>
        <w:t>′～</w:t>
      </w:r>
      <w:r w:rsidRPr="00EC3A41">
        <w:rPr>
          <w:szCs w:val="21"/>
        </w:rPr>
        <w:t>121</w:t>
      </w:r>
      <w:r w:rsidRPr="00EC3A41">
        <w:rPr>
          <w:rFonts w:hint="eastAsia"/>
          <w:szCs w:val="21"/>
        </w:rPr>
        <w:t>°</w:t>
      </w:r>
      <w:r w:rsidRPr="00EC3A41">
        <w:rPr>
          <w:szCs w:val="21"/>
        </w:rPr>
        <w:t>10</w:t>
      </w:r>
      <w:r w:rsidRPr="00EC3A41">
        <w:rPr>
          <w:rFonts w:hint="eastAsia"/>
          <w:szCs w:val="21"/>
        </w:rPr>
        <w:t>′。辽东半岛南端老铁三角与山东半岛北岸蓬莱遥相对峙。</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我国近海各海区按面积排序是：面积最大的是南海，其次是东海和黄海，面积最小的是渤海。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福建省以东有一条我国最大的海峡，它北起福建省闽江口和台湾省富贵角，南界福建省官口港和台湾省鹅銮鼻，呈东北</w:t>
      </w:r>
      <w:r w:rsidRPr="00EC3A41">
        <w:rPr>
          <w:szCs w:val="21"/>
        </w:rPr>
        <w:t>—</w:t>
      </w:r>
      <w:r w:rsidRPr="00EC3A41">
        <w:rPr>
          <w:rFonts w:hint="eastAsia"/>
          <w:szCs w:val="21"/>
        </w:rPr>
        <w:t>西南走向。南北长约</w:t>
      </w:r>
      <w:r w:rsidRPr="00EC3A41">
        <w:rPr>
          <w:szCs w:val="21"/>
        </w:rPr>
        <w:t>333</w:t>
      </w:r>
      <w:r w:rsidRPr="00EC3A41">
        <w:rPr>
          <w:rFonts w:hint="eastAsia"/>
          <w:szCs w:val="21"/>
        </w:rPr>
        <w:t>千米，东西平均宽</w:t>
      </w:r>
      <w:r w:rsidRPr="00EC3A41">
        <w:rPr>
          <w:szCs w:val="21"/>
        </w:rPr>
        <w:t>230</w:t>
      </w:r>
      <w:r w:rsidRPr="00EC3A41">
        <w:rPr>
          <w:rFonts w:hint="eastAsia"/>
          <w:szCs w:val="21"/>
        </w:rPr>
        <w:t>千米。最窄处的福建平谭岛与台湾省的新竹市，相距仅</w:t>
      </w:r>
      <w:r w:rsidRPr="00EC3A41">
        <w:rPr>
          <w:szCs w:val="21"/>
        </w:rPr>
        <w:t>130</w:t>
      </w:r>
      <w:r w:rsidRPr="00EC3A41">
        <w:rPr>
          <w:rFonts w:hint="eastAsia"/>
          <w:szCs w:val="21"/>
        </w:rPr>
        <w:t>米。每当风和日丽，登上福州鼓山大顶峰，极目远眺，隐约可见高耸在台湾北部基隆附近的基隆山。</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在我国的台湾岛与菲律宾的吕宋岛之间宽</w:t>
      </w:r>
      <w:r w:rsidRPr="00EC3A41">
        <w:rPr>
          <w:szCs w:val="21"/>
        </w:rPr>
        <w:t>200</w:t>
      </w:r>
      <w:r w:rsidRPr="00EC3A41">
        <w:rPr>
          <w:rFonts w:hint="eastAsia"/>
          <w:szCs w:val="21"/>
        </w:rPr>
        <w:t>海里的海域内，分布着巴坦、巴布延二个群岛，形成了巴士、巴林塘和巴布延</w:t>
      </w:r>
      <w:r w:rsidRPr="00EC3A41">
        <w:rPr>
          <w:szCs w:val="21"/>
        </w:rPr>
        <w:t>3</w:t>
      </w:r>
      <w:r w:rsidRPr="00EC3A41">
        <w:rPr>
          <w:rFonts w:hint="eastAsia"/>
          <w:szCs w:val="21"/>
        </w:rPr>
        <w:t>个沟通南海与太平洋的水道。</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钓鱼列岛位于台湾岛东北方</w:t>
      </w:r>
      <w:r w:rsidRPr="00EC3A41">
        <w:rPr>
          <w:szCs w:val="21"/>
        </w:rPr>
        <w:t>90</w:t>
      </w:r>
      <w:r w:rsidRPr="00EC3A41">
        <w:rPr>
          <w:rFonts w:hint="eastAsia"/>
          <w:szCs w:val="21"/>
        </w:rPr>
        <w:t>～</w:t>
      </w:r>
      <w:r w:rsidRPr="00EC3A41">
        <w:rPr>
          <w:szCs w:val="21"/>
        </w:rPr>
        <w:t>150</w:t>
      </w:r>
      <w:r w:rsidRPr="00EC3A41">
        <w:rPr>
          <w:rFonts w:hint="eastAsia"/>
          <w:szCs w:val="21"/>
        </w:rPr>
        <w:t>海里的海面上，地处我国东海大陆架南侧，与台湾岛处于同一地质构造，而与日本的冲绳群岛之间有一条深约</w:t>
      </w:r>
      <w:r w:rsidRPr="00EC3A41">
        <w:rPr>
          <w:szCs w:val="21"/>
        </w:rPr>
        <w:t>2000</w:t>
      </w:r>
      <w:r w:rsidRPr="00EC3A41">
        <w:rPr>
          <w:rFonts w:hint="eastAsia"/>
          <w:szCs w:val="21"/>
        </w:rPr>
        <w:t>米的海沟。其中以钓鱼岛为最大，面积约</w:t>
      </w:r>
      <w:r w:rsidRPr="00EC3A41">
        <w:rPr>
          <w:szCs w:val="21"/>
        </w:rPr>
        <w:t>4.3</w:t>
      </w:r>
      <w:r w:rsidRPr="00EC3A41">
        <w:rPr>
          <w:rFonts w:hint="eastAsia"/>
          <w:szCs w:val="21"/>
        </w:rPr>
        <w:t>平方千米。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中国南海分布着四大群岛，即：东沙群岛、西沙群岛、中沙群岛、南沙群岛，其中，南沙群岛是面积最广、位置最南的群岛。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美济礁（英文名称：</w:t>
      </w:r>
      <w:r w:rsidRPr="00EC3A41">
        <w:rPr>
          <w:szCs w:val="21"/>
        </w:rPr>
        <w:t>Mischief Reef</w:t>
      </w:r>
      <w:r w:rsidRPr="00EC3A41">
        <w:rPr>
          <w:rFonts w:hint="eastAsia"/>
          <w:szCs w:val="21"/>
        </w:rPr>
        <w:t>），是中国南沙群岛中一个珊瑚环礁，中国渔民称此礁为双门或双沙。其战略地位极其重要，现由中华人民共和国实际控制，隶属于海南省三沙市。</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海岛是指四面环海水并在高潮时高于水面的自然形成的陆地区域，包括有居民海岛和无居民海岛；低潮高地是指在低潮时四面环海水并高于水面但在高潮时没入水中且自然形成的陆地区域。</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珊瑚礁广泛分布于温暖或热带浅海中。它们是“所有生物群落中最富有生物生产能力的、分类学上种类繁多的、美学上驰名于世的群落之一”。珊瑚礁是由造礁珊瑚和造礁藻类共同组建的。在珊瑚礁形成过程中，造就了一个特殊的生态环境，引来了丰富多彩的礁栖动植物种类，它们共同组成了珊瑚礁生物群落。珊瑚礁有三种类型：岸礁</w:t>
      </w:r>
      <w:r w:rsidRPr="00EC3A41">
        <w:rPr>
          <w:szCs w:val="21"/>
        </w:rPr>
        <w:t>(fringingreef)</w:t>
      </w:r>
      <w:r w:rsidRPr="00EC3A41">
        <w:rPr>
          <w:rFonts w:hint="eastAsia"/>
          <w:szCs w:val="21"/>
        </w:rPr>
        <w:t>、堡礁</w:t>
      </w:r>
      <w:r w:rsidRPr="00EC3A41">
        <w:rPr>
          <w:szCs w:val="21"/>
        </w:rPr>
        <w:t>(barrierreef)</w:t>
      </w:r>
      <w:r w:rsidRPr="00EC3A41">
        <w:rPr>
          <w:rFonts w:hint="eastAsia"/>
          <w:szCs w:val="21"/>
        </w:rPr>
        <w:t>和环礁</w:t>
      </w:r>
      <w:r w:rsidRPr="00EC3A41">
        <w:rPr>
          <w:szCs w:val="21"/>
        </w:rPr>
        <w:t>(atollreef)</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中国近海包括渤海、黄海、东海、南海以及台湾以东海域。渤海与黄海的界线，一般以辽东半岛西南端的老铁山岬经庙岛群岛至山东半岛北部的蓬莱角连线为界；黄海与东海的界线，以长江口北岸的启东嘴与韩国济州岛西南角连线为界；东海与南海的分界线为我国广东省南澳岛与台湾省南端猫头鼻连线。</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南海面积约有</w:t>
      </w:r>
      <w:r w:rsidRPr="00EC3A41">
        <w:rPr>
          <w:szCs w:val="21"/>
        </w:rPr>
        <w:t>356</w:t>
      </w:r>
      <w:r w:rsidRPr="00EC3A41">
        <w:rPr>
          <w:rFonts w:hint="eastAsia"/>
          <w:szCs w:val="21"/>
        </w:rPr>
        <w:t>万平方千米，平均水深约</w:t>
      </w:r>
      <w:r w:rsidRPr="00EC3A41">
        <w:rPr>
          <w:szCs w:val="21"/>
        </w:rPr>
        <w:t>1212</w:t>
      </w:r>
      <w:r w:rsidRPr="00EC3A41">
        <w:rPr>
          <w:rFonts w:hint="eastAsia"/>
          <w:szCs w:val="21"/>
        </w:rPr>
        <w:t>米，最深处达</w:t>
      </w:r>
      <w:r w:rsidRPr="00EC3A41">
        <w:rPr>
          <w:szCs w:val="21"/>
        </w:rPr>
        <w:t>5567</w:t>
      </w:r>
      <w:r w:rsidRPr="00EC3A41">
        <w:rPr>
          <w:rFonts w:hint="eastAsia"/>
          <w:szCs w:val="21"/>
        </w:rPr>
        <w:t>米，是我国最深、最大的海，也是仅次于珊瑚海和阿拉伯海的世界第三大陆缘海。其次是黄海面积约为</w:t>
      </w:r>
      <w:r w:rsidRPr="00EC3A41">
        <w:rPr>
          <w:szCs w:val="21"/>
        </w:rPr>
        <w:t>40</w:t>
      </w:r>
      <w:r w:rsidRPr="00EC3A41">
        <w:rPr>
          <w:rFonts w:hint="eastAsia"/>
          <w:szCs w:val="21"/>
        </w:rPr>
        <w:t>万平方千米，最深处在黄海东南部，约为</w:t>
      </w:r>
      <w:r w:rsidRPr="00EC3A41">
        <w:rPr>
          <w:szCs w:val="21"/>
        </w:rPr>
        <w:t>140</w:t>
      </w:r>
      <w:r w:rsidRPr="00EC3A41">
        <w:rPr>
          <w:rFonts w:hint="eastAsia"/>
          <w:szCs w:val="21"/>
        </w:rPr>
        <w:t>米。渤海的面积较小，只有约</w:t>
      </w:r>
      <w:r w:rsidRPr="00EC3A41">
        <w:rPr>
          <w:szCs w:val="21"/>
        </w:rPr>
        <w:t>7.7</w:t>
      </w:r>
      <w:r w:rsidRPr="00EC3A41">
        <w:rPr>
          <w:rFonts w:hint="eastAsia"/>
          <w:szCs w:val="21"/>
        </w:rPr>
        <w:t>万平方千米。渤海平均水深</w:t>
      </w:r>
      <w:r w:rsidRPr="00EC3A41">
        <w:rPr>
          <w:szCs w:val="21"/>
        </w:rPr>
        <w:t>25</w:t>
      </w:r>
      <w:r w:rsidRPr="00EC3A41">
        <w:rPr>
          <w:rFonts w:hint="eastAsia"/>
          <w:szCs w:val="21"/>
        </w:rPr>
        <w:t>米，渤海的总容量不过</w:t>
      </w:r>
      <w:r w:rsidRPr="00EC3A41">
        <w:rPr>
          <w:szCs w:val="21"/>
        </w:rPr>
        <w:t>1730</w:t>
      </w:r>
      <w:r w:rsidRPr="00EC3A41">
        <w:rPr>
          <w:rFonts w:hint="eastAsia"/>
          <w:szCs w:val="21"/>
        </w:rPr>
        <w:t>立方千米。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北冰洋面积</w:t>
      </w:r>
      <w:r w:rsidRPr="00EC3A41">
        <w:rPr>
          <w:szCs w:val="21"/>
        </w:rPr>
        <w:t>1478.8</w:t>
      </w:r>
      <w:r w:rsidRPr="00EC3A41">
        <w:rPr>
          <w:rFonts w:hint="eastAsia"/>
          <w:szCs w:val="21"/>
        </w:rPr>
        <w:t>万平方千米，是太平洋的</w:t>
      </w:r>
      <w:r w:rsidRPr="00EC3A41">
        <w:rPr>
          <w:szCs w:val="21"/>
        </w:rPr>
        <w:t>1/14</w:t>
      </w:r>
      <w:r w:rsidRPr="00EC3A41">
        <w:rPr>
          <w:rFonts w:hint="eastAsia"/>
          <w:szCs w:val="21"/>
        </w:rPr>
        <w:t>，大西洋的</w:t>
      </w:r>
      <w:r w:rsidRPr="00EC3A41">
        <w:rPr>
          <w:szCs w:val="21"/>
        </w:rPr>
        <w:t>1/7</w:t>
      </w:r>
      <w:r w:rsidRPr="00EC3A41">
        <w:rPr>
          <w:rFonts w:hint="eastAsia"/>
          <w:szCs w:val="21"/>
        </w:rPr>
        <w:t>，印度洋的</w:t>
      </w:r>
      <w:r w:rsidRPr="00EC3A41">
        <w:rPr>
          <w:szCs w:val="21"/>
        </w:rPr>
        <w:t>1/6</w:t>
      </w:r>
      <w:r w:rsidRPr="00EC3A41">
        <w:rPr>
          <w:rFonts w:hint="eastAsia"/>
          <w:szCs w:val="21"/>
        </w:rPr>
        <w:t>，占世界海洋面积的</w:t>
      </w:r>
      <w:r w:rsidRPr="00EC3A41">
        <w:rPr>
          <w:szCs w:val="21"/>
        </w:rPr>
        <w:t>4.1%</w:t>
      </w:r>
      <w:r w:rsidRPr="00EC3A41">
        <w:rPr>
          <w:rFonts w:hint="eastAsia"/>
          <w:szCs w:val="21"/>
        </w:rPr>
        <w:t>。北冰洋平均水深</w:t>
      </w:r>
      <w:r w:rsidRPr="00EC3A41">
        <w:rPr>
          <w:szCs w:val="21"/>
        </w:rPr>
        <w:t>1225</w:t>
      </w:r>
      <w:r w:rsidRPr="00EC3A41">
        <w:rPr>
          <w:rFonts w:hint="eastAsia"/>
          <w:szCs w:val="21"/>
        </w:rPr>
        <w:t>米，为太平洋的</w:t>
      </w:r>
      <w:r w:rsidRPr="00EC3A41">
        <w:rPr>
          <w:szCs w:val="21"/>
        </w:rPr>
        <w:t>1/3</w:t>
      </w:r>
      <w:r w:rsidRPr="00EC3A41">
        <w:rPr>
          <w:rFonts w:hint="eastAsia"/>
          <w:szCs w:val="21"/>
        </w:rPr>
        <w:t>；最大水深</w:t>
      </w:r>
      <w:r w:rsidRPr="00EC3A41">
        <w:rPr>
          <w:szCs w:val="21"/>
        </w:rPr>
        <w:t>5527</w:t>
      </w:r>
      <w:r w:rsidRPr="00EC3A41">
        <w:rPr>
          <w:rFonts w:hint="eastAsia"/>
          <w:szCs w:val="21"/>
        </w:rPr>
        <w:t>米，不及太平洋的</w:t>
      </w:r>
      <w:r w:rsidRPr="00EC3A41">
        <w:rPr>
          <w:szCs w:val="21"/>
        </w:rPr>
        <w:t>1/2</w:t>
      </w:r>
      <w:r w:rsidRPr="00EC3A41">
        <w:rPr>
          <w:rFonts w:hint="eastAsia"/>
          <w:szCs w:val="21"/>
        </w:rPr>
        <w:t>。其</w:t>
      </w:r>
      <w:r w:rsidRPr="00EC3A41">
        <w:rPr>
          <w:szCs w:val="21"/>
        </w:rPr>
        <w:t>2/3</w:t>
      </w:r>
      <w:r w:rsidRPr="00EC3A41">
        <w:rPr>
          <w:rFonts w:hint="eastAsia"/>
          <w:szCs w:val="21"/>
        </w:rPr>
        <w:t>以上的面积属于大陆的水下边缘，即在北冰洋的周围具有非常宽阔的大陆架。</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海岸带是指海陆相互作用的地带，上限起自现代海水能够作用到陆地的最远界，下限为波浪作用影响海底的最深界。根据潮汐作用的范围，划分潮上带、潮间带和潮下带。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我们近海海区包括渤海、黄海、东海和南海，面积从小到大排序依次为：渤海、黄海、东海、南海。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岛按成因分为大陆岛、海洋岛和冲积岛。大陆岛是大陆地块延伸到海底并露出海面形成的岛屿，它原为大陆的一部分，后因地壳沉降或海面上升与大陆分离，因此其地质构造、岩性和地貌与邻近大陆基本相似，我国绝大多数岛屿属于大陆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海岛按成因分为大陆岛、海洋岛和冲积岛。冲积岛又称“堆积岛”，它在江河入海口处，是由径流携带的泥沙常年累月堆积形成的岛屿。</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珊瑚岛是由海洋中造礁珊瑚的钙质遗骸和石灰藻类生物遗骸堆积形成的岛屿，由于珊瑚生长、发育需要温暖的水温，因此，珊瑚岛只分布在南北纬</w:t>
      </w:r>
      <w:r w:rsidRPr="00EC3A41">
        <w:rPr>
          <w:szCs w:val="21"/>
        </w:rPr>
        <w:t>30</w:t>
      </w:r>
      <w:r w:rsidRPr="00EC3A41">
        <w:rPr>
          <w:rFonts w:hint="eastAsia"/>
          <w:szCs w:val="21"/>
        </w:rPr>
        <w:t>度之间的热带和亚热带海域。</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将面积小于格陵兰岛（</w:t>
      </w:r>
      <w:r w:rsidRPr="00EC3A41">
        <w:rPr>
          <w:szCs w:val="21"/>
        </w:rPr>
        <w:t>2166086</w:t>
      </w:r>
      <w:r w:rsidRPr="00EC3A41">
        <w:rPr>
          <w:rFonts w:hint="eastAsia"/>
          <w:szCs w:val="21"/>
        </w:rPr>
        <w:t>平方千米）的陆地称为岛屿，因此，格陵兰岛是世界最大的岛屿。</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《中华人民共和国海岛保护法》中明确规定海岛指四面环海水并在高潮时高于水面的自然形成的陆地区域。</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珊瑚礁是石珊瑚目的动物形成的一种结构，是由成千上万的由碳酸钙组成的珊瑚虫骨骼在数百年至数千年的生长过程中形成的，珊瑚虫属于腔肠动物，并非植物。位于澳大利亚的大堡礁是世界最大、最长的珊瑚礁群，地处南半球，纵贯于澳大利亚的东北沿海，北起托雷斯海峡，南至南回归线以南，</w:t>
      </w:r>
      <w:r w:rsidRPr="00EC3A41">
        <w:rPr>
          <w:szCs w:val="21"/>
        </w:rPr>
        <w:t>1981</w:t>
      </w:r>
      <w:r w:rsidRPr="00EC3A41">
        <w:rPr>
          <w:rFonts w:hint="eastAsia"/>
          <w:szCs w:val="21"/>
        </w:rPr>
        <w:t>年被列入世界自然遗产名录。</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珊瑚岛礁根据其形状可分为暗礁、环礁、堡礁，如澳大利亚有名的大堡礁。</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经国务院批准，《全国海岛保护规划》在</w:t>
      </w:r>
      <w:r w:rsidRPr="00EC3A41">
        <w:rPr>
          <w:szCs w:val="21"/>
        </w:rPr>
        <w:t>2012</w:t>
      </w:r>
      <w:r w:rsidRPr="00EC3A41">
        <w:rPr>
          <w:rFonts w:hint="eastAsia"/>
          <w:szCs w:val="21"/>
        </w:rPr>
        <w:t>年</w:t>
      </w:r>
      <w:r w:rsidRPr="00EC3A41">
        <w:rPr>
          <w:szCs w:val="21"/>
        </w:rPr>
        <w:t>4</w:t>
      </w:r>
      <w:r w:rsidRPr="00EC3A41">
        <w:rPr>
          <w:rFonts w:hint="eastAsia"/>
          <w:szCs w:val="21"/>
        </w:rPr>
        <w:t>月</w:t>
      </w:r>
      <w:r w:rsidRPr="00EC3A41">
        <w:rPr>
          <w:szCs w:val="21"/>
        </w:rPr>
        <w:t>19</w:t>
      </w:r>
      <w:r w:rsidRPr="00EC3A41">
        <w:rPr>
          <w:rFonts w:hint="eastAsia"/>
          <w:szCs w:val="21"/>
        </w:rPr>
        <w:t>日由国家海洋局正式公布实施。根据《全国海岛保护规划》，我国拥有</w:t>
      </w:r>
      <w:r w:rsidRPr="00EC3A41">
        <w:rPr>
          <w:szCs w:val="21"/>
        </w:rPr>
        <w:t>7300</w:t>
      </w:r>
      <w:r w:rsidRPr="00EC3A41">
        <w:rPr>
          <w:rFonts w:hint="eastAsia"/>
          <w:szCs w:val="21"/>
        </w:rPr>
        <w:t>多个面积大于</w:t>
      </w:r>
      <w:r w:rsidRPr="00EC3A41">
        <w:rPr>
          <w:szCs w:val="21"/>
        </w:rPr>
        <w:t>500</w:t>
      </w:r>
      <w:r w:rsidRPr="00EC3A41">
        <w:rPr>
          <w:rFonts w:hint="eastAsia"/>
          <w:szCs w:val="21"/>
        </w:rPr>
        <w:t>平方米的海岛，其中</w:t>
      </w:r>
      <w:r w:rsidRPr="00EC3A41">
        <w:rPr>
          <w:szCs w:val="21"/>
        </w:rPr>
        <w:t>94%</w:t>
      </w:r>
      <w:r w:rsidRPr="00EC3A41">
        <w:rPr>
          <w:rFonts w:hint="eastAsia"/>
          <w:szCs w:val="21"/>
        </w:rPr>
        <w:t>系无居民海岛。</w:t>
      </w:r>
    </w:p>
    <w:p w:rsidR="00E06E50" w:rsidRPr="00EC3A41" w:rsidRDefault="00E06E50" w:rsidP="00EC3A41">
      <w:pPr>
        <w:pStyle w:val="a"/>
        <w:ind w:left="0" w:firstLine="31680"/>
        <w:contextualSpacing/>
        <w:rPr>
          <w:szCs w:val="21"/>
        </w:rPr>
      </w:pPr>
      <w:r w:rsidRPr="00EC3A41">
        <w:rPr>
          <w:rFonts w:hint="eastAsia"/>
          <w:bCs/>
          <w:szCs w:val="21"/>
        </w:rPr>
        <w:t>知识点：海岛按物质组成可分为基岩岛、泥沙岛和珊瑚岛三部分。</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世界上最大的海岛是格陵兰岛；我国面积最大的三个海岛依次是台湾岛、海南岛、崇明岛，浙江省是我国海岛最多的省份。</w:t>
      </w:r>
    </w:p>
    <w:p w:rsidR="00E06E50" w:rsidRPr="00EC3A41" w:rsidRDefault="00E06E50" w:rsidP="00EC3A41">
      <w:pPr>
        <w:pStyle w:val="a"/>
        <w:ind w:left="0" w:firstLine="31680"/>
        <w:contextualSpacing/>
        <w:rPr>
          <w:szCs w:val="21"/>
        </w:rPr>
      </w:pPr>
      <w:r w:rsidRPr="00EC3A41">
        <w:rPr>
          <w:rFonts w:hint="eastAsia"/>
          <w:bCs/>
          <w:szCs w:val="21"/>
        </w:rPr>
        <w:t>知识点：崇明岛位于</w:t>
      </w:r>
      <w:r w:rsidRPr="00EC3A41">
        <w:rPr>
          <w:rFonts w:hint="eastAsia"/>
          <w:szCs w:val="21"/>
        </w:rPr>
        <w:t>长江出海口处，是中国的第三大岛，被誉为“长江门户、东海瀛洲”，是世界上最大的河口冲积岛。</w:t>
      </w:r>
    </w:p>
    <w:p w:rsidR="00E06E50" w:rsidRPr="00EC3A41" w:rsidRDefault="00E06E50" w:rsidP="00EC3A41">
      <w:pPr>
        <w:pStyle w:val="a"/>
        <w:ind w:left="0" w:firstLine="31680"/>
        <w:contextualSpacing/>
        <w:rPr>
          <w:szCs w:val="21"/>
        </w:rPr>
      </w:pPr>
      <w:r w:rsidRPr="00EC3A41">
        <w:rPr>
          <w:rFonts w:hint="eastAsia"/>
          <w:bCs/>
          <w:szCs w:val="21"/>
        </w:rPr>
        <w:t>知识点：海南岛景色秀美，是中国第二大岛屿。</w:t>
      </w:r>
    </w:p>
    <w:p w:rsidR="00E06E50" w:rsidRPr="00EC3A41" w:rsidRDefault="00E06E50" w:rsidP="00EC3A41">
      <w:pPr>
        <w:pStyle w:val="a"/>
        <w:ind w:left="0" w:firstLine="31680"/>
        <w:contextualSpacing/>
        <w:rPr>
          <w:bCs/>
          <w:szCs w:val="21"/>
        </w:rPr>
      </w:pPr>
      <w:r w:rsidRPr="00EC3A41">
        <w:rPr>
          <w:rFonts w:hint="eastAsia"/>
          <w:bCs/>
          <w:szCs w:val="21"/>
        </w:rPr>
        <w:t>知识点：</w:t>
      </w:r>
      <w:r w:rsidRPr="00EC3A41">
        <w:rPr>
          <w:rFonts w:hint="eastAsia"/>
          <w:szCs w:val="21"/>
        </w:rPr>
        <w:t>南海诸岛包含东沙群岛、西沙群岛、南沙群岛、中沙群岛。东沙群岛是中国南海诸岛中位置最北的一组群岛，共有三个珊瑚环礁即东沙环礁（东沙岛和东沙礁）、南卫滩环礁（暗礁）及北卫滩环礁（暗礁）。它是南海诸岛中离大陆最近、岛礁最少的一组群岛。属中国的领土，名义上归广东省陆丰市管辖，目前隶属于台湾当局高雄市旗津区。</w:t>
      </w:r>
    </w:p>
    <w:p w:rsidR="00E06E50" w:rsidRPr="00EC3A41" w:rsidRDefault="00E06E50" w:rsidP="00EC3A41">
      <w:pPr>
        <w:pStyle w:val="a"/>
        <w:ind w:left="0" w:firstLine="31680"/>
        <w:contextualSpacing/>
        <w:rPr>
          <w:szCs w:val="21"/>
        </w:rPr>
      </w:pPr>
      <w:r w:rsidRPr="00EC3A41">
        <w:rPr>
          <w:rFonts w:hint="eastAsia"/>
          <w:bCs/>
          <w:szCs w:val="21"/>
        </w:rPr>
        <w:t>知识点：我国南海诸岛的岛屿大多是珊瑚岛类型的海岛。</w:t>
      </w:r>
    </w:p>
    <w:p w:rsidR="00E06E50" w:rsidRPr="00EC3A41" w:rsidRDefault="00E06E50" w:rsidP="00EC3A41">
      <w:pPr>
        <w:pStyle w:val="a"/>
        <w:ind w:left="0" w:firstLine="31680"/>
        <w:contextualSpacing/>
        <w:rPr>
          <w:szCs w:val="21"/>
        </w:rPr>
      </w:pPr>
      <w:r w:rsidRPr="00EC3A41">
        <w:rPr>
          <w:rFonts w:hint="eastAsia"/>
          <w:bCs/>
          <w:szCs w:val="21"/>
        </w:rPr>
        <w:t>知识点：钓鱼岛是中国边缘海大陆架东部的边缘岛屿，其所在海区为东海。</w:t>
      </w:r>
    </w:p>
    <w:p w:rsidR="00E06E50" w:rsidRPr="00EC3A41" w:rsidRDefault="00E06E50" w:rsidP="00EC3A41">
      <w:pPr>
        <w:pStyle w:val="a"/>
        <w:ind w:left="0" w:firstLine="31680"/>
        <w:contextualSpacing/>
        <w:rPr>
          <w:szCs w:val="21"/>
        </w:rPr>
      </w:pPr>
      <w:r w:rsidRPr="00EC3A41">
        <w:rPr>
          <w:rFonts w:hint="eastAsia"/>
          <w:bCs/>
          <w:szCs w:val="21"/>
        </w:rPr>
        <w:t>知识点：波斯湾有“石油湖”之称。</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海岸带划分有沙质、淤泥质和粉沙质海岸等，粉沙质为中值粒径在</w:t>
      </w:r>
      <w:r w:rsidRPr="00EC3A41">
        <w:rPr>
          <w:szCs w:val="21"/>
        </w:rPr>
        <w:t>0.0039</w:t>
      </w:r>
      <w:r w:rsidRPr="00EC3A41">
        <w:rPr>
          <w:rFonts w:hint="eastAsia"/>
          <w:szCs w:val="21"/>
        </w:rPr>
        <w:t>～</w:t>
      </w:r>
      <w:r w:rsidRPr="00EC3A41">
        <w:rPr>
          <w:szCs w:val="21"/>
        </w:rPr>
        <w:t>0.0625mm</w:t>
      </w:r>
      <w:r w:rsidRPr="00EC3A41">
        <w:rPr>
          <w:rFonts w:hint="eastAsia"/>
          <w:szCs w:val="21"/>
        </w:rPr>
        <w:t>间的泥沙。</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海滩剖面由于海滩上泥沙与波浪和水流条件相适应而发生变化，沙质海滩动态变化的一个显著表现就是“风暴剖面”与“常浪剖面”间的变化。</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全国海岸带和海涂资源综合调查《简明规程》将我国海岸分为河口海岸、基岩海岸、沙（砾）质海岸、淤泥质海岸、珊瑚礁海岸和红树林海岸等</w:t>
      </w:r>
      <w:r w:rsidRPr="00EC3A41">
        <w:rPr>
          <w:szCs w:val="21"/>
        </w:rPr>
        <w:t>6</w:t>
      </w:r>
      <w:r w:rsidRPr="00EC3A41">
        <w:rPr>
          <w:rFonts w:hint="eastAsia"/>
          <w:szCs w:val="21"/>
        </w:rPr>
        <w:t>种基本类型。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地球六大板块构造：亚欧板块、非洲板块、美洲板块、太平洋板块、印度洋板块和南极洲板块。板块运动及其相互作用导致了目前海陆的分布格局。</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影响海岸形成和变化的因素是很多的，除了海浪、潮流、河流、风力等动力作用外，还有组成海岸的岩石、海岸的构造、原始地形等陆地基础的变化。在这些因素中，最主要的是海浪的作用。</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陆间海是指位于大陆之间的海，面积和深度都较大，如地中海和加勒比海；内海是伸入大陆内部的海面积较小，如渤海和波罗的海；边缘海位于大陆边缘，如东海和日本海等。</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大洋中脊体系是一个全球性地震活动带，但震源浅、强度小所释放的能量仅占全球地震释放能量的</w:t>
      </w:r>
      <w:r w:rsidRPr="00EC3A41">
        <w:rPr>
          <w:szCs w:val="21"/>
        </w:rPr>
        <w:t>5%</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由于历史上形成的习惯叫法，有些海和海湾的名称被混淆了，有的海叫成了湾如波斯湾、墨西哥湾等；有的湾则被称作海，如阿拉伯海等。世界上面积最大、最深的海是珊瑚海。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海洋覆盖了地球表面积的</w:t>
      </w:r>
      <w:r w:rsidRPr="00EC3A41">
        <w:rPr>
          <w:szCs w:val="21"/>
        </w:rPr>
        <w:t>71%</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w:t>
      </w:r>
      <w:hyperlink r:id="rId9" w:tgtFrame="_blank" w:history="1">
        <w:r w:rsidRPr="00EC3A41">
          <w:rPr>
            <w:rFonts w:hint="eastAsia"/>
            <w:szCs w:val="21"/>
          </w:rPr>
          <w:t>海岸线长</w:t>
        </w:r>
      </w:hyperlink>
      <w:r w:rsidRPr="00EC3A41">
        <w:rPr>
          <w:rFonts w:hint="eastAsia"/>
          <w:szCs w:val="21"/>
        </w:rPr>
        <w:t>度为</w:t>
      </w:r>
      <w:r w:rsidRPr="00EC3A41">
        <w:rPr>
          <w:szCs w:val="21"/>
        </w:rPr>
        <w:t>1.8</w:t>
      </w:r>
      <w:r w:rsidRPr="00EC3A41">
        <w:rPr>
          <w:rFonts w:hint="eastAsia"/>
          <w:szCs w:val="21"/>
        </w:rPr>
        <w:t>万千米，居世界第四位</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海洋涵盖地球表面大概</w:t>
      </w:r>
      <w:r w:rsidRPr="00EC3A41">
        <w:rPr>
          <w:szCs w:val="21"/>
        </w:rPr>
        <w:t>70%</w:t>
      </w:r>
      <w:r w:rsidRPr="00EC3A41">
        <w:rPr>
          <w:rFonts w:hint="eastAsia"/>
          <w:szCs w:val="21"/>
        </w:rPr>
        <w:t>的连绵不断的水域，在海洋中含有</w:t>
      </w:r>
      <w:r w:rsidRPr="00EC3A41">
        <w:rPr>
          <w:szCs w:val="21"/>
        </w:rPr>
        <w:t>13.5</w:t>
      </w:r>
      <w:r w:rsidRPr="00EC3A41">
        <w:rPr>
          <w:rFonts w:hint="eastAsia"/>
          <w:szCs w:val="21"/>
        </w:rPr>
        <w:t>亿多万立方千米的水，约占地球上总水量的</w:t>
      </w:r>
      <w:r w:rsidRPr="00EC3A41">
        <w:rPr>
          <w:szCs w:val="21"/>
        </w:rPr>
        <w:t>97%</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太平洋总面积约</w:t>
      </w:r>
      <w:r w:rsidRPr="00EC3A41">
        <w:rPr>
          <w:szCs w:val="21"/>
        </w:rPr>
        <w:t>17868</w:t>
      </w:r>
      <w:r w:rsidRPr="00EC3A41">
        <w:rPr>
          <w:rFonts w:hint="eastAsia"/>
          <w:szCs w:val="21"/>
        </w:rPr>
        <w:t>万平方千米，大西洋面积约</w:t>
      </w:r>
      <w:r w:rsidRPr="00EC3A41">
        <w:rPr>
          <w:szCs w:val="21"/>
        </w:rPr>
        <w:t>9165.5</w:t>
      </w:r>
      <w:r w:rsidRPr="00EC3A41">
        <w:rPr>
          <w:rFonts w:hint="eastAsia"/>
          <w:szCs w:val="21"/>
        </w:rPr>
        <w:t>万平方米，印度洋总面积约为</w:t>
      </w:r>
      <w:r w:rsidRPr="00EC3A41">
        <w:rPr>
          <w:szCs w:val="21"/>
        </w:rPr>
        <w:t>7617.4</w:t>
      </w:r>
      <w:r w:rsidRPr="00EC3A41">
        <w:rPr>
          <w:rFonts w:hint="eastAsia"/>
          <w:szCs w:val="21"/>
        </w:rPr>
        <w:t>万平方千米，北冰洋总面积约</w:t>
      </w:r>
      <w:r w:rsidRPr="00EC3A41">
        <w:rPr>
          <w:szCs w:val="21"/>
        </w:rPr>
        <w:t>1478.8</w:t>
      </w:r>
      <w:r w:rsidRPr="00EC3A41">
        <w:rPr>
          <w:rFonts w:hint="eastAsia"/>
          <w:szCs w:val="21"/>
        </w:rPr>
        <w:t>万平方千米。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中国海域包括四个部分，渤海：辽东半岛与山东半岛、庙岛群岛包围；黄海：中国大陆与朝鲜半岛、日本九州岛包围，南至长江入口一线；东海：中国大陆与日本岛、琉球群岛包围，南至钱塘江口，台湾海峡一带南海分界；南海：中国、越南、菲律宾、印尼等国围成的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马里亚纳海沟，是目前所知地球上最深的海沟，该海沟地处北太平洋西部海床，最深处达</w:t>
      </w:r>
      <w:r w:rsidRPr="00EC3A41">
        <w:rPr>
          <w:szCs w:val="21"/>
        </w:rPr>
        <w:t>10924</w:t>
      </w:r>
      <w:r w:rsidRPr="00EC3A41">
        <w:rPr>
          <w:rFonts w:hint="eastAsia"/>
          <w:szCs w:val="21"/>
        </w:rPr>
        <w:t>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太平岛是南沙群岛中最大的岛屿，位于南沙群岛北部中央“郑和裙礁</w:t>
      </w:r>
      <w:r w:rsidRPr="00EC3A41">
        <w:rPr>
          <w:rFonts w:hint="eastAsia"/>
          <w:bCs/>
          <w:szCs w:val="21"/>
        </w:rPr>
        <w:t>”</w:t>
      </w:r>
      <w:r w:rsidRPr="00EC3A41">
        <w:rPr>
          <w:rFonts w:hint="eastAsia"/>
          <w:szCs w:val="21"/>
        </w:rPr>
        <w:t>的西北角。</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海洋的平均水深是</w:t>
      </w:r>
      <w:r w:rsidRPr="00EC3A41">
        <w:rPr>
          <w:szCs w:val="21"/>
        </w:rPr>
        <w:t>3800</w:t>
      </w:r>
      <w:r w:rsidRPr="00EC3A41">
        <w:rPr>
          <w:rFonts w:hint="eastAsia"/>
          <w:szCs w:val="21"/>
        </w:rPr>
        <w:t>米，已知的海洋最大深度是</w:t>
      </w:r>
      <w:r w:rsidRPr="00EC3A41">
        <w:rPr>
          <w:szCs w:val="21"/>
        </w:rPr>
        <w:t>11024</w:t>
      </w:r>
      <w:r w:rsidRPr="00EC3A41">
        <w:rPr>
          <w:rFonts w:hint="eastAsia"/>
          <w:szCs w:val="21"/>
        </w:rPr>
        <w:t>米，如果把整个地球表面拉平，那么地球表面将被约</w:t>
      </w:r>
      <w:r w:rsidRPr="00EC3A41">
        <w:rPr>
          <w:szCs w:val="21"/>
        </w:rPr>
        <w:t>2400</w:t>
      </w:r>
      <w:r w:rsidRPr="00EC3A41">
        <w:rPr>
          <w:rFonts w:hint="eastAsia"/>
          <w:szCs w:val="21"/>
        </w:rPr>
        <w:t>米深的海水淹没，确切地说，我们居住的这个行星应该是“水球”而不是“地球”。</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地球的表面积为</w:t>
      </w:r>
      <w:r w:rsidRPr="00EC3A41">
        <w:rPr>
          <w:szCs w:val="21"/>
        </w:rPr>
        <w:t>51000</w:t>
      </w:r>
      <w:r w:rsidRPr="00EC3A41">
        <w:rPr>
          <w:rFonts w:hint="eastAsia"/>
          <w:szCs w:val="21"/>
        </w:rPr>
        <w:t>万平方千米，海洋面积和陆地面积的比例约为</w:t>
      </w:r>
      <w:r w:rsidRPr="00EC3A41">
        <w:rPr>
          <w:szCs w:val="21"/>
        </w:rPr>
        <w:t>7</w:t>
      </w:r>
      <w:r w:rsidRPr="00EC3A41">
        <w:rPr>
          <w:rFonts w:ascii="Arial" w:hAnsi="Arial" w:cs="Arial"/>
          <w:szCs w:val="21"/>
        </w:rPr>
        <w:t>꞉</w:t>
      </w:r>
      <w:r w:rsidRPr="00EC3A41">
        <w:rPr>
          <w:szCs w:val="21"/>
        </w:rPr>
        <w:t>3</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海洋的主要部分称为洋或大洋，是海洋主体部分。洋一般远离大陆，面积广阔，约占海洋总面积的</w:t>
      </w:r>
      <w:r w:rsidRPr="00EC3A41">
        <w:rPr>
          <w:szCs w:val="21"/>
        </w:rPr>
        <w:t>90.3</w:t>
      </w:r>
      <w:r w:rsidRPr="00EC3A41">
        <w:rPr>
          <w:rFonts w:hint="eastAsia"/>
          <w:szCs w:val="21"/>
        </w:rPr>
        <w:t>％。海洋的附属部分叫作海、海湾、海峡，是海洋的边缘部分。</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从海洋学（而不是地理学）的角度，一般把三大洋在南极洲附近连成一片的水域称为南大洋或南极海域。</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南海诸岛中的东沙群岛、西沙群岛、中沙群岛，以及南沙群岛自古以来就是中国的领土。在唐宋时期，曾有“千里长沙，万里石塘”之称，“千里长沙”指的就是现在的西沙群岛，“万里石塘”指的就是现在的南沙群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在自然地理学上，海岸线通常是用海洋最高的暴风浪在陆地上所达到的线来划定海岸线，在海岸悬崖地区则以悬崖线来划分。海岸线与大潮最低水位之间的地区称为滨岸。</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广东省是中国海岸线最长、海疆最广的省区。全省海岸线长达</w:t>
      </w:r>
      <w:r w:rsidRPr="00EC3A41">
        <w:rPr>
          <w:szCs w:val="21"/>
        </w:rPr>
        <w:t>8500</w:t>
      </w:r>
      <w:r w:rsidRPr="00EC3A41">
        <w:rPr>
          <w:rFonts w:hint="eastAsia"/>
          <w:szCs w:val="21"/>
        </w:rPr>
        <w:t>千米，占全国海岸线的</w:t>
      </w:r>
      <w:r w:rsidRPr="00EC3A41">
        <w:rPr>
          <w:szCs w:val="21"/>
        </w:rPr>
        <w:t>1/3</w:t>
      </w:r>
      <w:r w:rsidRPr="00EC3A41">
        <w:rPr>
          <w:rFonts w:hint="eastAsia"/>
          <w:szCs w:val="21"/>
        </w:rPr>
        <w:t>以上。有岛屿</w:t>
      </w:r>
      <w:r w:rsidRPr="00EC3A41">
        <w:rPr>
          <w:szCs w:val="21"/>
        </w:rPr>
        <w:t>1134</w:t>
      </w:r>
      <w:r w:rsidRPr="00EC3A41">
        <w:rPr>
          <w:rFonts w:hint="eastAsia"/>
          <w:szCs w:val="21"/>
        </w:rPr>
        <w:t>个，虽不及浙江岛屿多，但分布之广远非浙江所能及。</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亚洲大陆海岸线长为</w:t>
      </w:r>
      <w:r w:rsidRPr="00EC3A41">
        <w:rPr>
          <w:szCs w:val="21"/>
        </w:rPr>
        <w:t>69900</w:t>
      </w:r>
      <w:r w:rsidRPr="00EC3A41">
        <w:rPr>
          <w:rFonts w:hint="eastAsia"/>
          <w:szCs w:val="21"/>
        </w:rPr>
        <w:t>千米，欧洲是世界上海岸线最曲折复杂的洲。</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白海是北冰洋的巴伦支海伸入欧洲的俄罗斯部分几乎被陆地围住的水域，深入俄罗斯西北部内陆，是北冰洋的边缘海，靠近科拉半岛，以狭长的咽喉海峡与北面的巴伦支海相连，二者以卡宁诺斯角与圣诺斯角之间的连接线为分界线。北极圈从白海穿过。</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在地质史上，世界上最古老的海是地中海，距今</w:t>
      </w:r>
      <w:r w:rsidRPr="00EC3A41">
        <w:rPr>
          <w:szCs w:val="21"/>
        </w:rPr>
        <w:t>6500</w:t>
      </w:r>
      <w:r w:rsidRPr="00EC3A41">
        <w:rPr>
          <w:rFonts w:hint="eastAsia"/>
          <w:szCs w:val="21"/>
        </w:rPr>
        <w:t>万年的历史。</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波罗的海是欧洲北部的内海、北冰洋的边缘海、大西洋的属海。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刘公岛位于山东半岛东端、渤海口外、黄海之滨的威海湾口。与威海市区相距</w:t>
      </w:r>
      <w:r w:rsidRPr="00EC3A41">
        <w:rPr>
          <w:szCs w:val="21"/>
        </w:rPr>
        <w:t>3.9</w:t>
      </w:r>
      <w:r w:rsidRPr="00EC3A41">
        <w:rPr>
          <w:rFonts w:hint="eastAsia"/>
          <w:szCs w:val="21"/>
        </w:rPr>
        <w:t>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刘公岛属典型的北温带季风型海洋性气候，所处海区处于黄海、渤海的接合部，受太平洋环流影响，四季水温波动范围为</w:t>
      </w:r>
      <w:r w:rsidRPr="00EC3A41">
        <w:rPr>
          <w:szCs w:val="21"/>
        </w:rPr>
        <w:t>1</w:t>
      </w:r>
      <w:r w:rsidRPr="00EC3A41">
        <w:rPr>
          <w:rFonts w:hint="eastAsia"/>
          <w:szCs w:val="21"/>
        </w:rPr>
        <w:t>℃～</w:t>
      </w:r>
      <w:r w:rsidRPr="00EC3A41">
        <w:rPr>
          <w:szCs w:val="21"/>
        </w:rPr>
        <w:t>25</w:t>
      </w:r>
      <w:r w:rsidRPr="00EC3A41">
        <w:rPr>
          <w:rFonts w:hint="eastAsia"/>
          <w:szCs w:val="21"/>
        </w:rPr>
        <w:t>℃，海洋动植物资源十分丰富。</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中国近海的海底地形，尤其是渤、黄、东海和南海北部，总的趋势是：自西北向东南倾斜。</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由坚硬岩石组成的海岸称为基岩海岸。它轮廓分明，线条强劲，气势磅礴，不仅具有阳刚之美，而且具有变幻无穷的神韵。它是海岸的主要类型之一。基岩海岸常有突出的海岬，在海岬之间，形成深入陆地的海湾。岬湾相间，绵延不绝，海岸线十分曲折。</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位于南美大陆和南极洲之间的德雷克海峡。它是世界上最深的海峡，最深处达</w:t>
      </w:r>
      <w:r w:rsidRPr="00EC3A41">
        <w:rPr>
          <w:szCs w:val="21"/>
        </w:rPr>
        <w:t>5 248</w:t>
      </w:r>
      <w:r w:rsidRPr="00EC3A41">
        <w:rPr>
          <w:rFonts w:hint="eastAsia"/>
          <w:szCs w:val="21"/>
        </w:rPr>
        <w:t>米。同时它又是世界上最宽的海峡，南北宽达</w:t>
      </w:r>
      <w:r w:rsidRPr="00EC3A41">
        <w:rPr>
          <w:szCs w:val="21"/>
        </w:rPr>
        <w:t>900~950</w:t>
      </w:r>
      <w:r w:rsidRPr="00EC3A41">
        <w:rPr>
          <w:rFonts w:hint="eastAsia"/>
          <w:szCs w:val="21"/>
        </w:rPr>
        <w:t>千米，成为世界各地通向南极的重要通道。</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南海的自然地理位置，适于珊瑚繁殖。在海底高台上，形成很多风光绮丽的珊瑚岛，如东沙群岛、西沙群岛、中沙群岛和南沙群岛，其中西沙群岛是陆地面积最大的群岛，该群岛中以永光岛最大。南海诸岛很早就为我国劳动人民发现与开发，是我国领土不可分割的一部分。</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欧洲海岸曲折，有众多的半岛，素有“半岛的大陆”之称。</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我国面积最大的三大海岛分别是台湾岛、海南岛和崇明岛。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太平洋是世界海洋中面积最阔、深度最大、边缘海和岛屿最多的大洋。据较多资料介绍，最早是由西班牙探险家巴斯科发现并命名的，“太平”一词即“和平”之意。</w:t>
      </w:r>
      <w:r w:rsidRPr="00EC3A41">
        <w:rPr>
          <w:szCs w:val="21"/>
        </w:rPr>
        <w:t>16</w:t>
      </w:r>
      <w:r w:rsidRPr="00EC3A41">
        <w:rPr>
          <w:rFonts w:hint="eastAsia"/>
          <w:szCs w:val="21"/>
        </w:rPr>
        <w:t>世纪，西班牙的航海学家麦哲伦从大西洋经麦哲伦海峡进入太平洋并到达菲律宾，航行其间，天气晴朗，风平浪静，于是也把这一海域不约而同地取名为“太平洋”。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大陆架又叫“陆棚”或“大陆浅滩”，是大陆向海洋的自然延伸，是陆地的一部分，大陆架的范围一般从低潮线算起，一直到深海中的大陆沿为止。</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南沙群岛是中国南海诸岛四大群岛中位置最南、岛礁最多、散布</w:t>
      </w:r>
      <w:hyperlink r:id="rId10" w:history="1">
        <w:r w:rsidRPr="00EC3A41">
          <w:rPr>
            <w:rFonts w:hint="eastAsia"/>
            <w:szCs w:val="21"/>
          </w:rPr>
          <w:t>南沙群岛</w:t>
        </w:r>
      </w:hyperlink>
      <w:r w:rsidRPr="00EC3A41">
        <w:rPr>
          <w:rFonts w:hint="eastAsia"/>
          <w:szCs w:val="21"/>
        </w:rPr>
        <w:t>最广的群岛。主要岛屿有</w:t>
      </w:r>
      <w:hyperlink r:id="rId11" w:tgtFrame="_blank" w:history="1">
        <w:r w:rsidRPr="00EC3A41">
          <w:rPr>
            <w:rFonts w:hint="eastAsia"/>
            <w:szCs w:val="21"/>
          </w:rPr>
          <w:t>太平岛</w:t>
        </w:r>
      </w:hyperlink>
      <w:r w:rsidRPr="00EC3A41">
        <w:rPr>
          <w:rFonts w:hint="eastAsia"/>
          <w:szCs w:val="21"/>
        </w:rPr>
        <w:t>、</w:t>
      </w:r>
      <w:hyperlink r:id="rId12" w:tgtFrame="_blank" w:history="1">
        <w:r w:rsidRPr="00EC3A41">
          <w:rPr>
            <w:rFonts w:hint="eastAsia"/>
            <w:szCs w:val="21"/>
          </w:rPr>
          <w:t>南威岛</w:t>
        </w:r>
      </w:hyperlink>
      <w:r w:rsidRPr="00EC3A41">
        <w:rPr>
          <w:rFonts w:hint="eastAsia"/>
          <w:szCs w:val="21"/>
        </w:rPr>
        <w:t>、永暑岛、渚碧礁、</w:t>
      </w:r>
      <w:hyperlink r:id="rId13" w:tgtFrame="_blank" w:history="1">
        <w:r w:rsidRPr="00EC3A41">
          <w:rPr>
            <w:rFonts w:hint="eastAsia"/>
            <w:szCs w:val="21"/>
          </w:rPr>
          <w:t>万安滩</w:t>
        </w:r>
      </w:hyperlink>
      <w:r w:rsidRPr="00EC3A41">
        <w:rPr>
          <w:rFonts w:hint="eastAsia"/>
          <w:szCs w:val="21"/>
        </w:rPr>
        <w:t>等。</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钓鱼岛是中国固有领土，又称作钓鱼山、钓屿、钓台或者是钓鱼台岛，是位于中国东海钓鱼岛列岛的主岛，距浙江省温州市约</w:t>
      </w:r>
      <w:r w:rsidRPr="00EC3A41">
        <w:rPr>
          <w:szCs w:val="21"/>
        </w:rPr>
        <w:t>356</w:t>
      </w:r>
      <w:r w:rsidRPr="00EC3A41">
        <w:rPr>
          <w:rFonts w:hint="eastAsia"/>
          <w:szCs w:val="21"/>
        </w:rPr>
        <w:t>千米、福州市约</w:t>
      </w:r>
      <w:r w:rsidRPr="00EC3A41">
        <w:rPr>
          <w:szCs w:val="21"/>
        </w:rPr>
        <w:t>385</w:t>
      </w:r>
      <w:r w:rsidRPr="00EC3A41">
        <w:rPr>
          <w:rFonts w:hint="eastAsia"/>
          <w:szCs w:val="21"/>
        </w:rPr>
        <w:t>千米、台湾基隆市约</w:t>
      </w:r>
      <w:r w:rsidRPr="00EC3A41">
        <w:rPr>
          <w:szCs w:val="21"/>
        </w:rPr>
        <w:t>190</w:t>
      </w:r>
      <w:r w:rsidRPr="00EC3A41">
        <w:rPr>
          <w:rFonts w:hint="eastAsia"/>
          <w:szCs w:val="21"/>
        </w:rPr>
        <w:t>千米，面积</w:t>
      </w:r>
      <w:r w:rsidRPr="00EC3A41">
        <w:rPr>
          <w:szCs w:val="21"/>
        </w:rPr>
        <w:t>4.3838</w:t>
      </w:r>
      <w:r w:rsidRPr="00EC3A41">
        <w:rPr>
          <w:rFonts w:hint="eastAsia"/>
          <w:szCs w:val="21"/>
        </w:rPr>
        <w:t>平方千米，周围海域面积约为</w:t>
      </w:r>
      <w:r w:rsidRPr="00EC3A41">
        <w:rPr>
          <w:szCs w:val="21"/>
        </w:rPr>
        <w:t>17.4</w:t>
      </w:r>
      <w:r w:rsidRPr="00EC3A41">
        <w:rPr>
          <w:rFonts w:hint="eastAsia"/>
          <w:szCs w:val="21"/>
        </w:rPr>
        <w:t>万平方千米，最高点海拔约</w:t>
      </w:r>
      <w:r w:rsidRPr="00EC3A41">
        <w:rPr>
          <w:szCs w:val="21"/>
        </w:rPr>
        <w:t>362</w:t>
      </w:r>
      <w:r w:rsidRPr="00EC3A41">
        <w:rPr>
          <w:rFonts w:hint="eastAsia"/>
          <w:szCs w:val="21"/>
        </w:rPr>
        <w:t>米，被誉为“深海中的翡翠”。</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“三江汇合，八口分流”这是对珠江入海口的最好叙述。珠江有</w:t>
      </w:r>
      <w:r w:rsidRPr="00EC3A41">
        <w:rPr>
          <w:szCs w:val="21"/>
        </w:rPr>
        <w:t>8</w:t>
      </w:r>
      <w:r w:rsidRPr="00EC3A41">
        <w:rPr>
          <w:rFonts w:hint="eastAsia"/>
          <w:szCs w:val="21"/>
        </w:rPr>
        <w:t>个入海口，它们分别是：虎门、蕉门、洪奇沥、横门、磨刀门、鸡啼门、虎跳门和崖门。</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szCs w:val="21"/>
        </w:rPr>
        <w:t>2014</w:t>
      </w:r>
      <w:r w:rsidRPr="00EC3A41">
        <w:rPr>
          <w:rFonts w:hint="eastAsia"/>
          <w:szCs w:val="21"/>
        </w:rPr>
        <w:t>年</w:t>
      </w:r>
      <w:r w:rsidRPr="00EC3A41">
        <w:rPr>
          <w:szCs w:val="21"/>
        </w:rPr>
        <w:t>8</w:t>
      </w:r>
      <w:r w:rsidRPr="00EC3A41">
        <w:rPr>
          <w:rFonts w:hint="eastAsia"/>
          <w:szCs w:val="21"/>
        </w:rPr>
        <w:t>月，中华人民共和国开始填海造陆工程。</w:t>
      </w:r>
      <w:r w:rsidRPr="00EC3A41">
        <w:rPr>
          <w:szCs w:val="21"/>
        </w:rPr>
        <w:t>10</w:t>
      </w:r>
      <w:r w:rsidRPr="00EC3A41">
        <w:rPr>
          <w:rFonts w:hint="eastAsia"/>
          <w:szCs w:val="21"/>
        </w:rPr>
        <w:t>月</w:t>
      </w:r>
      <w:r w:rsidRPr="00EC3A41">
        <w:rPr>
          <w:szCs w:val="21"/>
        </w:rPr>
        <w:t>16</w:t>
      </w:r>
      <w:r w:rsidRPr="00EC3A41">
        <w:rPr>
          <w:rFonts w:hint="eastAsia"/>
          <w:szCs w:val="21"/>
        </w:rPr>
        <w:t>日，按商用高分辨率地图网站</w:t>
      </w:r>
      <w:r w:rsidRPr="00EC3A41">
        <w:rPr>
          <w:szCs w:val="21"/>
        </w:rPr>
        <w:t>DigitalGlobe</w:t>
      </w:r>
      <w:r w:rsidRPr="00EC3A41">
        <w:rPr>
          <w:rFonts w:hint="eastAsia"/>
          <w:szCs w:val="21"/>
        </w:rPr>
        <w:t>更新的卫星图照片分析，永暑岛主岛的面积约达</w:t>
      </w:r>
      <w:r w:rsidRPr="00EC3A41">
        <w:rPr>
          <w:szCs w:val="21"/>
        </w:rPr>
        <w:t>0.7</w:t>
      </w:r>
      <w:r w:rsidRPr="00EC3A41">
        <w:rPr>
          <w:rFonts w:hint="eastAsia"/>
          <w:szCs w:val="21"/>
        </w:rPr>
        <w:t>平方千米。这不仅意味着永暑岛已成为中华人民共和国实际控制面积最大南沙岛屿，也标志着永暑岛取代中国台湾控制的太平岛，成为南沙群岛第一大岛。</w:t>
      </w:r>
      <w:r w:rsidRPr="00EC3A41">
        <w:rPr>
          <w:szCs w:val="21"/>
        </w:rPr>
        <w:t>11</w:t>
      </w:r>
      <w:r w:rsidRPr="00EC3A41">
        <w:rPr>
          <w:rFonts w:hint="eastAsia"/>
          <w:szCs w:val="21"/>
        </w:rPr>
        <w:t>月</w:t>
      </w:r>
      <w:r w:rsidRPr="00EC3A41">
        <w:rPr>
          <w:szCs w:val="21"/>
        </w:rPr>
        <w:t>23</w:t>
      </w:r>
      <w:r w:rsidRPr="00EC3A41">
        <w:rPr>
          <w:rFonts w:hint="eastAsia"/>
          <w:szCs w:val="21"/>
        </w:rPr>
        <w:t>日，商用高分辨率地图网站</w:t>
      </w:r>
      <w:r w:rsidRPr="00EC3A41">
        <w:rPr>
          <w:szCs w:val="21"/>
        </w:rPr>
        <w:t>DigitalGlobe</w:t>
      </w:r>
      <w:r w:rsidRPr="00EC3A41">
        <w:rPr>
          <w:rFonts w:hint="eastAsia"/>
          <w:szCs w:val="21"/>
        </w:rPr>
        <w:t>更新卫星图照片，永暑岛主岛的面积约达</w:t>
      </w:r>
      <w:r w:rsidRPr="00EC3A41">
        <w:rPr>
          <w:szCs w:val="21"/>
        </w:rPr>
        <w:t>1.37</w:t>
      </w:r>
      <w:r w:rsidRPr="00EC3A41">
        <w:rPr>
          <w:rFonts w:hint="eastAsia"/>
          <w:szCs w:val="21"/>
        </w:rPr>
        <w:t>平方千米。根据</w:t>
      </w:r>
      <w:r w:rsidRPr="00EC3A41">
        <w:rPr>
          <w:szCs w:val="21"/>
        </w:rPr>
        <w:t>2015</w:t>
      </w:r>
      <w:r w:rsidRPr="00EC3A41">
        <w:rPr>
          <w:rFonts w:hint="eastAsia"/>
          <w:szCs w:val="21"/>
        </w:rPr>
        <w:t>年</w:t>
      </w:r>
      <w:r w:rsidRPr="00EC3A41">
        <w:rPr>
          <w:szCs w:val="21"/>
        </w:rPr>
        <w:t>3</w:t>
      </w:r>
      <w:r w:rsidRPr="00EC3A41">
        <w:rPr>
          <w:rFonts w:hint="eastAsia"/>
          <w:szCs w:val="21"/>
        </w:rPr>
        <w:t>月</w:t>
      </w:r>
      <w:r w:rsidRPr="00EC3A41">
        <w:rPr>
          <w:szCs w:val="21"/>
        </w:rPr>
        <w:t>15</w:t>
      </w:r>
      <w:r w:rsidRPr="00EC3A41">
        <w:rPr>
          <w:rFonts w:hint="eastAsia"/>
          <w:szCs w:val="21"/>
        </w:rPr>
        <w:t>日最新卫星图片解析，岛屿面积已经达到</w:t>
      </w:r>
      <w:r w:rsidRPr="00EC3A41">
        <w:rPr>
          <w:szCs w:val="21"/>
        </w:rPr>
        <w:t>2.8</w:t>
      </w:r>
      <w:r w:rsidRPr="00EC3A41">
        <w:rPr>
          <w:rFonts w:hint="eastAsia"/>
          <w:szCs w:val="21"/>
        </w:rPr>
        <w:t>平方千米（包括岛中的湖泊面积约</w:t>
      </w:r>
      <w:r w:rsidRPr="00EC3A41">
        <w:rPr>
          <w:szCs w:val="21"/>
        </w:rPr>
        <w:t>0.2</w:t>
      </w:r>
      <w:r w:rsidRPr="00EC3A41">
        <w:rPr>
          <w:rFonts w:hint="eastAsia"/>
          <w:szCs w:val="21"/>
        </w:rPr>
        <w:t>平方千米）。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中国海区共跨越哪几个气候带？温带、亚热带和热带。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海沟是海底最深的地方，最大水深可达到约</w:t>
      </w:r>
      <w:r w:rsidRPr="00EC3A41">
        <w:rPr>
          <w:szCs w:val="21"/>
        </w:rPr>
        <w:t>11000</w:t>
      </w:r>
      <w:r w:rsidRPr="00EC3A41">
        <w:rPr>
          <w:rFonts w:hint="eastAsia"/>
          <w:szCs w:val="21"/>
        </w:rPr>
        <w:t>米。海沟是位于海洋中的两壁较陡、狭长的、水深大于</w:t>
      </w:r>
      <w:r w:rsidRPr="00EC3A41">
        <w:rPr>
          <w:szCs w:val="21"/>
        </w:rPr>
        <w:t>5000</w:t>
      </w:r>
      <w:r w:rsidRPr="00EC3A41">
        <w:rPr>
          <w:rFonts w:hint="eastAsia"/>
          <w:szCs w:val="21"/>
        </w:rPr>
        <w:t>米（如毛里求斯海沟</w:t>
      </w:r>
      <w:r w:rsidRPr="00EC3A41">
        <w:rPr>
          <w:szCs w:val="21"/>
        </w:rPr>
        <w:t>5564</w:t>
      </w:r>
      <w:r w:rsidRPr="00EC3A41">
        <w:rPr>
          <w:rFonts w:hint="eastAsia"/>
          <w:szCs w:val="21"/>
        </w:rPr>
        <w:t>米）的沟槽。海沟多分布在大洋边缘，而且与大陆边缘相对平行。海沟常呈弧形或直线形展布，长</w:t>
      </w:r>
      <w:r w:rsidRPr="00EC3A41">
        <w:rPr>
          <w:szCs w:val="21"/>
        </w:rPr>
        <w:t>500</w:t>
      </w:r>
      <w:r w:rsidRPr="00EC3A41">
        <w:rPr>
          <w:rFonts w:hint="eastAsia"/>
          <w:szCs w:val="21"/>
        </w:rPr>
        <w:t>～</w:t>
      </w:r>
      <w:r w:rsidRPr="00EC3A41">
        <w:rPr>
          <w:szCs w:val="21"/>
        </w:rPr>
        <w:t>4500</w:t>
      </w:r>
      <w:r w:rsidRPr="00EC3A41">
        <w:rPr>
          <w:rFonts w:hint="eastAsia"/>
          <w:szCs w:val="21"/>
        </w:rPr>
        <w:t>千米，宽</w:t>
      </w:r>
      <w:r w:rsidRPr="00EC3A41">
        <w:rPr>
          <w:szCs w:val="21"/>
        </w:rPr>
        <w:t>40</w:t>
      </w:r>
      <w:r w:rsidRPr="00EC3A41">
        <w:rPr>
          <w:rFonts w:hint="eastAsia"/>
          <w:szCs w:val="21"/>
        </w:rPr>
        <w:t>～</w:t>
      </w:r>
      <w:r w:rsidRPr="00EC3A41">
        <w:rPr>
          <w:szCs w:val="21"/>
        </w:rPr>
        <w:t>120</w:t>
      </w:r>
      <w:r w:rsidRPr="00EC3A41">
        <w:rPr>
          <w:rFonts w:hint="eastAsia"/>
          <w:szCs w:val="21"/>
        </w:rPr>
        <w:t>千米，水深多为</w:t>
      </w:r>
      <w:r w:rsidRPr="00EC3A41">
        <w:rPr>
          <w:szCs w:val="21"/>
        </w:rPr>
        <w:t>6</w:t>
      </w:r>
      <w:r w:rsidRPr="00EC3A41">
        <w:rPr>
          <w:rFonts w:hint="eastAsia"/>
          <w:szCs w:val="21"/>
        </w:rPr>
        <w:t>～</w:t>
      </w:r>
      <w:r w:rsidRPr="00EC3A41">
        <w:rPr>
          <w:szCs w:val="21"/>
        </w:rPr>
        <w:t>11</w:t>
      </w:r>
      <w:r w:rsidRPr="00EC3A41">
        <w:rPr>
          <w:rFonts w:hint="eastAsia"/>
          <w:szCs w:val="21"/>
        </w:rPr>
        <w:t>千米。大多数海沟有不对称的“</w:t>
      </w:r>
      <w:r w:rsidRPr="00EC3A41">
        <w:rPr>
          <w:szCs w:val="21"/>
        </w:rPr>
        <w:t>V</w:t>
      </w:r>
      <w:r w:rsidRPr="00EC3A41">
        <w:rPr>
          <w:rFonts w:hint="eastAsia"/>
          <w:szCs w:val="21"/>
        </w:rPr>
        <w:t>”字形横剖面。</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大陆边缘是大陆表面和大洋底面之间的一个广阔过渡带，从地形变化和地壳结构的角度来说，它是一个巨大而复杂的斜坡带，也是大陆地壳和大洋地壳之间的过渡带。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洋中脊，又称中央海岭，在地貌上，是一条在大洋中延伸的地球上规模最大的海底山脉；在地质上，是一种巨型构造带，断裂特别发育。其纵贯太平洋、大西洋、印度洋和北冰洋，总长约</w:t>
      </w:r>
      <w:r w:rsidRPr="00EC3A41">
        <w:rPr>
          <w:szCs w:val="21"/>
        </w:rPr>
        <w:t xml:space="preserve"> 6.4</w:t>
      </w:r>
      <w:r w:rsidRPr="00EC3A41">
        <w:rPr>
          <w:rFonts w:hint="eastAsia"/>
          <w:szCs w:val="21"/>
        </w:rPr>
        <w:t>万千米，宽</w:t>
      </w:r>
      <w:r w:rsidRPr="00EC3A41">
        <w:rPr>
          <w:szCs w:val="21"/>
        </w:rPr>
        <w:t>1500</w:t>
      </w:r>
      <w:r w:rsidRPr="00EC3A41">
        <w:rPr>
          <w:rFonts w:hint="eastAsia"/>
          <w:szCs w:val="21"/>
        </w:rPr>
        <w:t>～</w:t>
      </w:r>
      <w:r w:rsidRPr="00EC3A41">
        <w:rPr>
          <w:szCs w:val="21"/>
        </w:rPr>
        <w:t>2000</w:t>
      </w:r>
      <w:r w:rsidRPr="00EC3A41">
        <w:rPr>
          <w:rFonts w:hint="eastAsia"/>
          <w:szCs w:val="21"/>
        </w:rPr>
        <w:t>千米，高出洋底约</w:t>
      </w:r>
      <w:r w:rsidRPr="00EC3A41">
        <w:rPr>
          <w:szCs w:val="21"/>
        </w:rPr>
        <w:t>3</w:t>
      </w:r>
      <w:r w:rsidRPr="00EC3A41">
        <w:rPr>
          <w:rFonts w:hint="eastAsia"/>
          <w:szCs w:val="21"/>
        </w:rPr>
        <w:t>千米，其露出洋面以上的部分成为岛屿，如冰岛、亚速尔群岛、加拉帕戈斯群岛和复活节岛等。</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洋中脊是现代地壳最活跃的地带，那里经常有岩浆上升、火山喷发和地震活动。</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海岸带是海洋和陆地的分界线，但不是一条简单的海水和陆地接触带，而是波浪和潮汐有显著作用的沿岸地带，是海洋和陆地相互作用、相互接触的地带。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大洋盆地是地表最为低凹的地区，“条条江河归大海”从陆地上风化剥蚀出来的大量碎屑物质源源不断地被江河搬运，最后输入海洋，海洋称为物质的最终沉积场所。</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渤海是中国的内水。</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海底的三大基本地貌单元：大陆边缘、大洋盆地、大洋中脊。</w:t>
      </w:r>
    </w:p>
    <w:p w:rsidR="00E06E50" w:rsidRPr="00EC3A41" w:rsidRDefault="00E06E50" w:rsidP="00EC3A41">
      <w:pPr>
        <w:pStyle w:val="a"/>
        <w:ind w:left="0" w:firstLine="31680"/>
        <w:contextualSpacing/>
        <w:rPr>
          <w:rStyle w:val="apple-converted-space"/>
          <w:rFonts w:ascii="Times New Roman"/>
          <w:szCs w:val="21"/>
        </w:rPr>
      </w:pPr>
      <w:r w:rsidRPr="00EC3A41">
        <w:rPr>
          <w:rFonts w:hint="eastAsia"/>
          <w:bCs/>
          <w:szCs w:val="21"/>
        </w:rPr>
        <w:t>知识点</w:t>
      </w:r>
      <w:r w:rsidRPr="00EC3A41">
        <w:rPr>
          <w:bCs/>
          <w:szCs w:val="21"/>
        </w:rPr>
        <w:t>:</w:t>
      </w:r>
      <w:hyperlink r:id="rId14" w:tgtFrame="_blank" w:history="1">
        <w:r w:rsidRPr="00EC3A41">
          <w:rPr>
            <w:rStyle w:val="apple-converted-space"/>
            <w:rFonts w:ascii="Times New Roman" w:hint="eastAsia"/>
            <w:szCs w:val="21"/>
          </w:rPr>
          <w:t>台湾岛</w:t>
        </w:r>
      </w:hyperlink>
      <w:r w:rsidRPr="00EC3A41">
        <w:rPr>
          <w:rStyle w:val="apple-converted-space"/>
          <w:rFonts w:ascii="Times New Roman" w:hint="eastAsia"/>
          <w:szCs w:val="21"/>
        </w:rPr>
        <w:t>面积</w:t>
      </w:r>
      <w:r w:rsidRPr="00EC3A41">
        <w:rPr>
          <w:rStyle w:val="apple-converted-space"/>
          <w:rFonts w:ascii="Times New Roman"/>
          <w:szCs w:val="21"/>
        </w:rPr>
        <w:t>3.578</w:t>
      </w:r>
      <w:r w:rsidRPr="00EC3A41">
        <w:rPr>
          <w:rStyle w:val="apple-converted-space"/>
          <w:rFonts w:ascii="Times New Roman" w:hint="eastAsia"/>
          <w:szCs w:val="21"/>
        </w:rPr>
        <w:t>万平方千米，为中国第</w:t>
      </w:r>
      <w:r w:rsidRPr="00EC3A41">
        <w:rPr>
          <w:rStyle w:val="apple-converted-space"/>
          <w:rFonts w:ascii="Times New Roman"/>
          <w:szCs w:val="21"/>
        </w:rPr>
        <w:t>1</w:t>
      </w:r>
      <w:r w:rsidRPr="00EC3A41">
        <w:rPr>
          <w:rStyle w:val="apple-converted-space"/>
          <w:rFonts w:ascii="Times New Roman" w:hint="eastAsia"/>
          <w:szCs w:val="21"/>
        </w:rPr>
        <w:t>大岛。</w:t>
      </w:r>
      <w:hyperlink r:id="rId15" w:tgtFrame="_blank" w:history="1">
        <w:r w:rsidRPr="00EC3A41">
          <w:rPr>
            <w:rStyle w:val="apple-converted-space"/>
            <w:rFonts w:ascii="Times New Roman" w:hint="eastAsia"/>
            <w:szCs w:val="21"/>
          </w:rPr>
          <w:t>海南岛</w:t>
        </w:r>
      </w:hyperlink>
      <w:r w:rsidRPr="00EC3A41">
        <w:rPr>
          <w:rStyle w:val="apple-converted-space"/>
          <w:rFonts w:ascii="Times New Roman" w:hint="eastAsia"/>
          <w:szCs w:val="21"/>
        </w:rPr>
        <w:t>面积</w:t>
      </w:r>
      <w:r w:rsidRPr="00EC3A41">
        <w:rPr>
          <w:rStyle w:val="apple-converted-space"/>
          <w:rFonts w:ascii="Times New Roman"/>
          <w:szCs w:val="21"/>
        </w:rPr>
        <w:t>3.22</w:t>
      </w:r>
      <w:r w:rsidRPr="00EC3A41">
        <w:rPr>
          <w:rStyle w:val="apple-converted-space"/>
          <w:rFonts w:ascii="Times New Roman" w:hint="eastAsia"/>
          <w:szCs w:val="21"/>
        </w:rPr>
        <w:t>万平方千米，为中国第</w:t>
      </w:r>
      <w:r w:rsidRPr="00EC3A41">
        <w:rPr>
          <w:rStyle w:val="apple-converted-space"/>
          <w:rFonts w:ascii="Times New Roman"/>
          <w:szCs w:val="21"/>
        </w:rPr>
        <w:t>2</w:t>
      </w:r>
      <w:r w:rsidRPr="00EC3A41">
        <w:rPr>
          <w:rStyle w:val="apple-converted-space"/>
          <w:rFonts w:ascii="Times New Roman" w:hint="eastAsia"/>
          <w:szCs w:val="21"/>
        </w:rPr>
        <w:t>大岛。</w:t>
      </w:r>
      <w:hyperlink r:id="rId16" w:tgtFrame="_blank" w:history="1">
        <w:r w:rsidRPr="00EC3A41">
          <w:rPr>
            <w:rStyle w:val="apple-converted-space"/>
            <w:rFonts w:ascii="Times New Roman" w:hint="eastAsia"/>
            <w:szCs w:val="21"/>
          </w:rPr>
          <w:t>长江口</w:t>
        </w:r>
      </w:hyperlink>
      <w:r w:rsidRPr="00EC3A41">
        <w:rPr>
          <w:rStyle w:val="apple-converted-space"/>
          <w:rFonts w:ascii="Times New Roman" w:hint="eastAsia"/>
          <w:szCs w:val="21"/>
        </w:rPr>
        <w:t>的</w:t>
      </w:r>
      <w:hyperlink r:id="rId17" w:tgtFrame="_blank" w:history="1">
        <w:r w:rsidRPr="00EC3A41">
          <w:rPr>
            <w:rStyle w:val="apple-converted-space"/>
            <w:rFonts w:ascii="Times New Roman" w:hint="eastAsia"/>
            <w:szCs w:val="21"/>
          </w:rPr>
          <w:t>崇明岛</w:t>
        </w:r>
      </w:hyperlink>
      <w:r w:rsidRPr="00EC3A41">
        <w:rPr>
          <w:rStyle w:val="apple-converted-space"/>
          <w:rFonts w:ascii="Times New Roman" w:hint="eastAsia"/>
          <w:szCs w:val="21"/>
        </w:rPr>
        <w:t>，面积</w:t>
      </w:r>
      <w:r w:rsidRPr="00EC3A41">
        <w:rPr>
          <w:rStyle w:val="apple-converted-space"/>
          <w:rFonts w:ascii="Times New Roman"/>
          <w:szCs w:val="21"/>
        </w:rPr>
        <w:t>1060.5</w:t>
      </w:r>
      <w:hyperlink r:id="rId18" w:tgtFrame="_blank" w:history="1">
        <w:r w:rsidRPr="00EC3A41">
          <w:rPr>
            <w:rStyle w:val="apple-converted-space"/>
            <w:rFonts w:ascii="Times New Roman" w:hint="eastAsia"/>
            <w:szCs w:val="21"/>
          </w:rPr>
          <w:t>平方千米</w:t>
        </w:r>
      </w:hyperlink>
      <w:r w:rsidRPr="00EC3A41">
        <w:rPr>
          <w:rStyle w:val="apple-converted-space"/>
          <w:rFonts w:ascii="Times New Roman" w:hint="eastAsia"/>
          <w:szCs w:val="21"/>
        </w:rPr>
        <w:t>，为我国第三大岛与最大的冲积岛。</w:t>
      </w:r>
    </w:p>
    <w:p w:rsidR="00E06E50" w:rsidRPr="00EC3A41" w:rsidRDefault="00E06E50" w:rsidP="00EC3A41">
      <w:pPr>
        <w:pStyle w:val="a"/>
        <w:ind w:left="0" w:firstLine="31680"/>
        <w:contextualSpacing/>
        <w:rPr>
          <w:rStyle w:val="apple-converted-space"/>
          <w:rFonts w:ascii="Times New Roman" w:hAnsi="Calibri"/>
          <w:kern w:val="2"/>
          <w:szCs w:val="21"/>
          <w:shd w:val="clear" w:color="auto" w:fill="auto"/>
        </w:rPr>
      </w:pPr>
      <w:r w:rsidRPr="00EC3A41">
        <w:rPr>
          <w:rFonts w:hint="eastAsia"/>
          <w:bCs/>
          <w:szCs w:val="21"/>
        </w:rPr>
        <w:t>知识点：</w:t>
      </w:r>
      <w:r w:rsidRPr="00EC3A41">
        <w:rPr>
          <w:rStyle w:val="apple-converted-space"/>
          <w:rFonts w:ascii="Times New Roman" w:hint="eastAsia"/>
          <w:szCs w:val="21"/>
        </w:rPr>
        <w:t>东海，中国三大边缘海之一，是中国岛屿最多的海域，主要有台湾岛、舟山群岛、澎湖群岛、钓鱼岛等分布在该区。东海东部边缘上的琉球群岛一带岛屿更多，主要有冲绳岛、宫古岛、石垣岛、与那国岛等。</w:t>
      </w:r>
    </w:p>
    <w:p w:rsidR="00E06E50" w:rsidRPr="00EC3A41" w:rsidRDefault="00E06E50" w:rsidP="00EC3A41">
      <w:pPr>
        <w:pStyle w:val="a"/>
        <w:ind w:left="0" w:firstLine="31680"/>
        <w:contextualSpacing/>
        <w:rPr>
          <w:rStyle w:val="apple-converted-space"/>
          <w:rFonts w:ascii="Times New Roman" w:hAnsi="Calibri"/>
          <w:kern w:val="2"/>
          <w:szCs w:val="21"/>
          <w:shd w:val="clear" w:color="auto" w:fill="auto"/>
        </w:rPr>
      </w:pPr>
      <w:r w:rsidRPr="00EC3A41">
        <w:rPr>
          <w:rFonts w:hint="eastAsia"/>
          <w:bCs/>
          <w:szCs w:val="21"/>
          <w:lang w:val="zh-CN"/>
        </w:rPr>
        <w:t>知识点：</w:t>
      </w:r>
      <w:r w:rsidRPr="00EC3A41">
        <w:rPr>
          <w:rStyle w:val="apple-converted-space"/>
          <w:rFonts w:ascii="Times New Roman" w:hint="eastAsia"/>
          <w:szCs w:val="21"/>
        </w:rPr>
        <w:t>地球的表面积约为</w:t>
      </w:r>
      <w:r w:rsidRPr="00EC3A41">
        <w:rPr>
          <w:rStyle w:val="apple-converted-space"/>
          <w:rFonts w:ascii="Times New Roman"/>
          <w:szCs w:val="21"/>
        </w:rPr>
        <w:t>5.1</w:t>
      </w:r>
      <w:r w:rsidRPr="00EC3A41">
        <w:rPr>
          <w:rStyle w:val="apple-converted-space"/>
          <w:rFonts w:ascii="Times New Roman" w:hint="eastAsia"/>
          <w:szCs w:val="21"/>
        </w:rPr>
        <w:t>亿平方千米，表面起伏不平，凸出来的地方成为陆地和山脉，而大片大片下凹的部分经过亿万年的积累，被液态海水所淹没而变成了海洋，海洋面积占地球表面积的近</w:t>
      </w:r>
      <w:r w:rsidRPr="00EC3A41">
        <w:rPr>
          <w:rStyle w:val="apple-converted-space"/>
          <w:rFonts w:ascii="Times New Roman"/>
          <w:szCs w:val="21"/>
        </w:rPr>
        <w:t>71%</w:t>
      </w:r>
      <w:r w:rsidRPr="00EC3A41">
        <w:rPr>
          <w:rStyle w:val="apple-converted-space"/>
          <w:rFonts w:ascii="Times New Roman" w:hint="eastAsia"/>
          <w:szCs w:val="21"/>
        </w:rPr>
        <w:t>。</w:t>
      </w:r>
    </w:p>
    <w:p w:rsidR="00E06E50" w:rsidRPr="00EC3A41" w:rsidRDefault="00E06E50" w:rsidP="00EC3A41">
      <w:pPr>
        <w:pStyle w:val="a"/>
        <w:ind w:left="0" w:firstLine="31680"/>
        <w:contextualSpacing/>
        <w:rPr>
          <w:rStyle w:val="apple-converted-space"/>
          <w:rFonts w:ascii="Times New Roman" w:hAnsi="Calibri"/>
          <w:kern w:val="2"/>
          <w:szCs w:val="21"/>
          <w:shd w:val="clear" w:color="auto" w:fill="auto"/>
        </w:rPr>
      </w:pPr>
      <w:r w:rsidRPr="00EC3A41">
        <w:rPr>
          <w:rFonts w:hint="eastAsia"/>
          <w:bCs/>
          <w:szCs w:val="21"/>
          <w:lang w:val="zh-CN"/>
        </w:rPr>
        <w:t>知识点：</w:t>
      </w:r>
      <w:r w:rsidRPr="00EC3A41">
        <w:rPr>
          <w:rStyle w:val="apple-converted-space"/>
          <w:rFonts w:ascii="Times New Roman" w:hint="eastAsia"/>
          <w:szCs w:val="21"/>
        </w:rPr>
        <w:t>渤海，是中国内海。三面环陆，在辽宁、河北、山东、天津三省一市之间，由北部辽东湾、西部渤海湾、南部莱州湾、中央浅海盆地和渤海海峡</w:t>
      </w:r>
      <w:r w:rsidRPr="00EC3A41">
        <w:rPr>
          <w:rStyle w:val="apple-converted-space"/>
          <w:rFonts w:ascii="Times New Roman"/>
          <w:szCs w:val="21"/>
        </w:rPr>
        <w:t>5</w:t>
      </w:r>
      <w:r w:rsidRPr="00EC3A41">
        <w:rPr>
          <w:rStyle w:val="apple-converted-space"/>
          <w:rFonts w:ascii="Times New Roman" w:hint="eastAsia"/>
          <w:szCs w:val="21"/>
        </w:rPr>
        <w:t>部分组成。</w:t>
      </w:r>
    </w:p>
    <w:p w:rsidR="00E06E50" w:rsidRPr="00EC3A41" w:rsidRDefault="00E06E50" w:rsidP="00EC3A41">
      <w:pPr>
        <w:pStyle w:val="a"/>
        <w:ind w:left="0" w:firstLine="31680"/>
        <w:contextualSpacing/>
        <w:rPr>
          <w:rStyle w:val="apple-converted-space"/>
          <w:rFonts w:ascii="Times New Roman" w:hAnsi="Calibri"/>
          <w:kern w:val="2"/>
          <w:szCs w:val="21"/>
          <w:shd w:val="clear" w:color="auto" w:fill="auto"/>
        </w:rPr>
      </w:pPr>
      <w:r w:rsidRPr="00EC3A41">
        <w:rPr>
          <w:rFonts w:hint="eastAsia"/>
          <w:bCs/>
          <w:szCs w:val="21"/>
          <w:lang w:val="zh-CN"/>
        </w:rPr>
        <w:t>知识点：</w:t>
      </w:r>
      <w:r w:rsidRPr="00EC3A41">
        <w:rPr>
          <w:rStyle w:val="apple-converted-space"/>
          <w:rFonts w:ascii="Times New Roman" w:hint="eastAsia"/>
          <w:szCs w:val="21"/>
        </w:rPr>
        <w:t>海岸带海岸是陆地和海洋间的过渡地带。从滨海平原到大陆架之间的广阔区域</w:t>
      </w:r>
      <w:r w:rsidRPr="00EC3A41">
        <w:rPr>
          <w:rStyle w:val="apple-converted-space"/>
          <w:rFonts w:ascii="Times New Roman"/>
          <w:szCs w:val="21"/>
        </w:rPr>
        <w:t>,</w:t>
      </w:r>
      <w:r w:rsidRPr="00EC3A41">
        <w:rPr>
          <w:rStyle w:val="apple-converted-space"/>
          <w:rFonts w:ascii="Times New Roman" w:hint="eastAsia"/>
          <w:szCs w:val="21"/>
        </w:rPr>
        <w:t>是陆地和海洋相互作用最强烈的地区。</w:t>
      </w:r>
    </w:p>
    <w:p w:rsidR="00E06E50" w:rsidRPr="00EC3A41" w:rsidRDefault="00E06E50" w:rsidP="00EC3A41">
      <w:pPr>
        <w:pStyle w:val="a"/>
        <w:ind w:left="0" w:firstLine="31680"/>
        <w:contextualSpacing/>
        <w:rPr>
          <w:rStyle w:val="apple-converted-space"/>
          <w:rFonts w:ascii="Times New Roman" w:hAnsi="Calibri"/>
          <w:kern w:val="2"/>
          <w:szCs w:val="21"/>
          <w:shd w:val="clear" w:color="auto" w:fill="auto"/>
        </w:rPr>
      </w:pPr>
      <w:r w:rsidRPr="00EC3A41">
        <w:rPr>
          <w:rFonts w:hint="eastAsia"/>
          <w:bCs/>
          <w:szCs w:val="21"/>
          <w:lang w:val="zh-CN"/>
        </w:rPr>
        <w:t>知识点：</w:t>
      </w:r>
      <w:r w:rsidRPr="00EC3A41">
        <w:rPr>
          <w:rStyle w:val="apple-converted-space"/>
          <w:rFonts w:ascii="Times New Roman" w:hint="eastAsia"/>
          <w:szCs w:val="21"/>
        </w:rPr>
        <w:t>印度洋是地球上的第三大洋，但在</w:t>
      </w:r>
      <w:hyperlink r:id="rId19" w:tgtFrame="_blank" w:history="1">
        <w:r w:rsidRPr="00EC3A41">
          <w:rPr>
            <w:rStyle w:val="apple-converted-space"/>
            <w:rFonts w:ascii="Times New Roman" w:hint="eastAsia"/>
            <w:szCs w:val="21"/>
          </w:rPr>
          <w:t>地质年代</w:t>
        </w:r>
      </w:hyperlink>
      <w:r w:rsidRPr="00EC3A41">
        <w:rPr>
          <w:rStyle w:val="apple-converted-space"/>
          <w:rFonts w:ascii="Times New Roman" w:hint="eastAsia"/>
          <w:szCs w:val="21"/>
        </w:rPr>
        <w:t>上，它是地球上最年轻的大洋。根据板块学说的原理，印度洋是在距今</w:t>
      </w:r>
      <w:r w:rsidRPr="00EC3A41">
        <w:rPr>
          <w:rStyle w:val="apple-converted-space"/>
          <w:rFonts w:ascii="Times New Roman"/>
          <w:szCs w:val="21"/>
        </w:rPr>
        <w:t>6500</w:t>
      </w:r>
      <w:r w:rsidRPr="00EC3A41">
        <w:rPr>
          <w:rStyle w:val="apple-converted-space"/>
          <w:rFonts w:ascii="Times New Roman" w:hint="eastAsia"/>
          <w:szCs w:val="21"/>
        </w:rPr>
        <w:t>万年至</w:t>
      </w:r>
      <w:r w:rsidRPr="00EC3A41">
        <w:rPr>
          <w:rStyle w:val="apple-converted-space"/>
          <w:rFonts w:ascii="Times New Roman"/>
          <w:szCs w:val="21"/>
        </w:rPr>
        <w:t>2.25</w:t>
      </w:r>
      <w:r w:rsidRPr="00EC3A41">
        <w:rPr>
          <w:rStyle w:val="apple-converted-space"/>
          <w:rFonts w:ascii="Times New Roman" w:hint="eastAsia"/>
          <w:szCs w:val="21"/>
        </w:rPr>
        <w:t>亿年的</w:t>
      </w:r>
      <w:hyperlink r:id="rId20" w:tgtFrame="_blank" w:history="1">
        <w:r w:rsidRPr="00EC3A41">
          <w:rPr>
            <w:rStyle w:val="apple-converted-space"/>
            <w:rFonts w:ascii="Times New Roman" w:hint="eastAsia"/>
            <w:szCs w:val="21"/>
          </w:rPr>
          <w:t>中生代</w:t>
        </w:r>
      </w:hyperlink>
      <w:r w:rsidRPr="00EC3A41">
        <w:rPr>
          <w:rStyle w:val="apple-converted-space"/>
          <w:rFonts w:ascii="Times New Roman" w:hint="eastAsia"/>
          <w:szCs w:val="21"/>
        </w:rPr>
        <w:t>时产生的。</w:t>
      </w:r>
    </w:p>
    <w:p w:rsidR="00E06E50" w:rsidRPr="00EC3A41" w:rsidRDefault="00E06E50" w:rsidP="00EC3A41">
      <w:pPr>
        <w:pStyle w:val="a"/>
        <w:ind w:left="0" w:firstLine="31680"/>
        <w:contextualSpacing/>
        <w:rPr>
          <w:rStyle w:val="apple-converted-space"/>
          <w:rFonts w:ascii="Times New Roman"/>
          <w:szCs w:val="21"/>
        </w:rPr>
      </w:pPr>
      <w:bookmarkStart w:id="3" w:name="OLE_LINK1"/>
      <w:bookmarkStart w:id="4" w:name="OLE_LINK3"/>
      <w:r w:rsidRPr="00EC3A41">
        <w:rPr>
          <w:rStyle w:val="apple-converted-space"/>
          <w:rFonts w:ascii="Times New Roman" w:hint="eastAsia"/>
          <w:bCs/>
          <w:szCs w:val="21"/>
        </w:rPr>
        <w:t>知识点：</w:t>
      </w:r>
      <w:r w:rsidRPr="00EC3A41">
        <w:rPr>
          <w:rStyle w:val="apple-converted-space"/>
          <w:rFonts w:ascii="Times New Roman" w:hint="eastAsia"/>
          <w:szCs w:val="21"/>
        </w:rPr>
        <w:t>按照海所处的位置可将其分为陆间海、内海和边缘海。陆间海是指位于大陆之间的海，面积和深度都较大，如地中海和加勒比海。内海是伸入大陆内部的海，面积较小，其水文特征受周围大陆的强烈影响，如渤海和波罗的海等。</w:t>
      </w:r>
    </w:p>
    <w:bookmarkEnd w:id="3"/>
    <w:bookmarkEnd w:id="4"/>
    <w:p w:rsidR="00E06E50" w:rsidRPr="00EC3A41" w:rsidRDefault="00E06E50" w:rsidP="00EC3A41">
      <w:pPr>
        <w:pStyle w:val="a"/>
        <w:ind w:left="0" w:firstLine="31680"/>
        <w:contextualSpacing/>
        <w:rPr>
          <w:rStyle w:val="apple-converted-space"/>
          <w:rFonts w:ascii="Times New Roman"/>
          <w:szCs w:val="21"/>
        </w:rPr>
      </w:pPr>
      <w:r w:rsidRPr="00EC3A41">
        <w:rPr>
          <w:rStyle w:val="apple-converted-space"/>
          <w:rFonts w:ascii="Times New Roman" w:hint="eastAsia"/>
          <w:bCs/>
          <w:szCs w:val="21"/>
        </w:rPr>
        <w:t>知识点：</w:t>
      </w:r>
      <w:r w:rsidRPr="00EC3A41">
        <w:rPr>
          <w:rStyle w:val="apple-converted-space"/>
          <w:rFonts w:ascii="Times New Roman" w:hint="eastAsia"/>
          <w:szCs w:val="21"/>
        </w:rPr>
        <w:t>边缘海位于大陆边缘，以半岛、岛屿或群岛与大洋分隔，但水流交换通畅，如东海、日本海、南海等。黄海是全部位于大陆架上的一个半封闭的浅海。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额尔济斯河是中国唯一注入北冰洋的河流。</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地球上互相连通的广阔水域构成统一的世界海洋。根据海洋要素特点及形态特征，可将其分为主要部分和附属部分。主要部分为洋，附属部分为海、海湾和海峡。海是海洋的边缘部分，据国际水道测量局的材料，全世界共有</w:t>
      </w:r>
      <w:r w:rsidRPr="00EC3A41">
        <w:rPr>
          <w:szCs w:val="21"/>
        </w:rPr>
        <w:t>54</w:t>
      </w:r>
      <w:r w:rsidRPr="00EC3A41">
        <w:rPr>
          <w:rFonts w:hint="eastAsia"/>
          <w:szCs w:val="21"/>
        </w:rPr>
        <w:t>个海，其面积只占世界海洋总面积的</w:t>
      </w:r>
      <w:r w:rsidRPr="00EC3A41">
        <w:rPr>
          <w:szCs w:val="21"/>
        </w:rPr>
        <w:t>9.7%</w:t>
      </w:r>
      <w:r w:rsidRPr="00EC3A41">
        <w:rPr>
          <w:rFonts w:hint="eastAsia"/>
          <w:szCs w:val="21"/>
        </w:rPr>
        <w:t>。海的深度较浅，平均深度一般在</w:t>
      </w:r>
      <w:r w:rsidRPr="00EC3A41">
        <w:rPr>
          <w:szCs w:val="21"/>
        </w:rPr>
        <w:t>2000</w:t>
      </w:r>
      <w:r w:rsidRPr="00EC3A41">
        <w:rPr>
          <w:rFonts w:hint="eastAsia"/>
          <w:szCs w:val="21"/>
        </w:rPr>
        <w:t>米以内。世界上面积最大、最深的海是珊瑚海。珊瑚海的面积：</w:t>
      </w:r>
      <w:r w:rsidRPr="00EC3A41">
        <w:rPr>
          <w:szCs w:val="21"/>
        </w:rPr>
        <w:t>479.1</w:t>
      </w:r>
      <w:r w:rsidRPr="00EC3A41">
        <w:rPr>
          <w:rFonts w:hint="eastAsia"/>
          <w:szCs w:val="21"/>
        </w:rPr>
        <w:t>万平方千米；平均深度：</w:t>
      </w:r>
      <w:r w:rsidRPr="00EC3A41">
        <w:rPr>
          <w:szCs w:val="21"/>
        </w:rPr>
        <w:t>2394</w:t>
      </w:r>
      <w:r w:rsidRPr="00EC3A41">
        <w:rPr>
          <w:rFonts w:hint="eastAsia"/>
          <w:szCs w:val="21"/>
        </w:rPr>
        <w:t>米；最大深度</w:t>
      </w:r>
      <w:r w:rsidRPr="00EC3A41">
        <w:rPr>
          <w:szCs w:val="21"/>
        </w:rPr>
        <w:t>9140</w:t>
      </w:r>
      <w:r w:rsidRPr="00EC3A41">
        <w:rPr>
          <w:rFonts w:hint="eastAsia"/>
          <w:szCs w:val="21"/>
        </w:rPr>
        <w:t>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我国在管辖海域内建立的最北端的海洋站是葫芦岛站。</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我国在管辖海域内建立的最南端的海洋站是南沙站。</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中国大陆主要港口集中在华北、华中、华南三个区域。华北海岸包括：丹东、大连、旅顺、营口、秦皇岛、新港、天津、龙口、烟台、青岛、日照、岚山。华中海岸包括：连云港、南通、张家港等。</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被动大陆边缘即通常所说的稳定大陆边缘，由宽阔的大陆架、较缓的大陆坡以及缓坦的大陆陆基组成，它没有海沟俯冲带，无强烈地震、火山和造山运动；具有巨厚的浅海相沉积。</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大洋中脊和隆起形成于离散型板块边界。</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哪种大地构造最容易产生大地震？板块俯冲带。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侵蚀型海岸有何特征？海岸受到海水、波浪、海风等侵蚀后，产生的海蚀地貌有海蚀崖、海蚀洞、海蚀拱门、海岬等。</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何为浊积岩？浊积岩为由浊流沉积作用形成的沉积岩，属半深海至深海沉积产物，一般出现于大陆坡底部。</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何为蛇绿岩套？蛇绿岩套是一组由蛇纹石化超镁铁岩、基性侵入杂岩和基性熔岩以及海相沉积物自下而上构成的岩套。其与大洋岩石圈的演化有密切的关系，而且二者在岩石类型和岩石序列有很大的相似性。</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圣海伦（</w:t>
      </w:r>
      <w:r w:rsidRPr="00EC3A41">
        <w:rPr>
          <w:szCs w:val="21"/>
        </w:rPr>
        <w:t>Mount St. Helens</w:t>
      </w:r>
      <w:r w:rsidRPr="00EC3A41">
        <w:rPr>
          <w:rFonts w:hint="eastAsia"/>
          <w:szCs w:val="21"/>
        </w:rPr>
        <w:t>）火山的地质构造背景？圣海伦火山是一座著名的活火山，是喀斯喀特山脉（</w:t>
      </w:r>
      <w:r w:rsidRPr="00EC3A41">
        <w:rPr>
          <w:szCs w:val="21"/>
        </w:rPr>
        <w:t>Cascade Range</w:t>
      </w:r>
      <w:r w:rsidRPr="00EC3A41">
        <w:rPr>
          <w:rFonts w:hint="eastAsia"/>
          <w:szCs w:val="21"/>
        </w:rPr>
        <w:t>）的一部分，是由胡安德富卡板块俯冲到北美板块之下而形成的。</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底热液流体的形成过程？海底热液流体是由海水沿着海底裂隙下渗，被下部岩浆房加热、反应后沿着通道喷出海底形成的，海水、沉积物中的孔隙水、岩石中的结晶水以及岩浆中释放的流体组分都可构成热液流体的来源。</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洋壳的年龄分布是如何的？从大洋洋中脊向大陆方向，大洋地壳的年龄越来越老。</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富钴铁锰结壳氧化矿床遍布全球海洋，集中在海山、海脊和海台的斜坡和顶部。构成结壳的铁锰矿物主要为</w:t>
      </w:r>
      <w:r w:rsidRPr="00EC3A41">
        <w:rPr>
          <w:szCs w:val="21"/>
        </w:rPr>
        <w:t>MnO</w:t>
      </w:r>
      <w:r w:rsidRPr="00EC3A41">
        <w:rPr>
          <w:szCs w:val="21"/>
          <w:vertAlign w:val="subscript"/>
        </w:rPr>
        <w:t>2</w:t>
      </w:r>
      <w:r w:rsidRPr="00EC3A41">
        <w:rPr>
          <w:rFonts w:hint="eastAsia"/>
          <w:szCs w:val="21"/>
        </w:rPr>
        <w:t>和针铁矿，富含钴、稀土元素和贵金属铂等重要资源。</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夏威夷群岛的地质背景？夏威夷群岛是火山岛，也是太平洋上有名的火山活动区。夏威夷群岛是由“热点”喷发出的岩浆形成的。</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地震分布特征？环太平洋俯冲带因为是大洋和大陆的汇聚带，其中大洋板块俯冲到深处，产生深源地震。</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大洋岩石圈的演化过程。大洋岩石圈年龄越老，其越冷，其下方的软流圈不断固化成岩石圈，所以岩石圈厚度越老越厚。</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青藏高原形成原因。青藏高原主要是近</w:t>
      </w:r>
      <w:r w:rsidRPr="00EC3A41">
        <w:rPr>
          <w:szCs w:val="21"/>
        </w:rPr>
        <w:t>50</w:t>
      </w:r>
      <w:r w:rsidRPr="00EC3A41">
        <w:rPr>
          <w:rFonts w:hint="eastAsia"/>
          <w:szCs w:val="21"/>
        </w:rPr>
        <w:t>个百万年前印度板块与欧亚板块相互碰撞增厚形成。</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地震的空间分布特征。因为大洋板块与大陆板块汇聚，应力不断集中，在接近</w:t>
      </w:r>
      <w:r w:rsidRPr="00EC3A41">
        <w:rPr>
          <w:szCs w:val="21"/>
        </w:rPr>
        <w:t>30km</w:t>
      </w:r>
      <w:r w:rsidRPr="00EC3A41">
        <w:rPr>
          <w:rFonts w:hint="eastAsia"/>
          <w:szCs w:val="21"/>
        </w:rPr>
        <w:t>左右深度形成特大型地震，所以目前观测到的大地震均发生在环太平洋。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由于河流和海洋的相互作用，河口可分为：①高度分层型河口；②部分混合型河口；③垂直均匀混合型河口。我国的长江属于部分混合型河口。</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芬迪湾是世界上潮差最大的地方，在湾内东侧一个名叫诺尔的小海湾里，最大潮差曾达到</w:t>
      </w:r>
      <w:r w:rsidRPr="00EC3A41">
        <w:rPr>
          <w:szCs w:val="21"/>
        </w:rPr>
        <w:t>18</w:t>
      </w:r>
      <w:r w:rsidRPr="00EC3A41">
        <w:rPr>
          <w:rFonts w:hint="eastAsia"/>
          <w:szCs w:val="21"/>
        </w:rPr>
        <w:t>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南海素有“亚洲地中海”之称，是两大洋和三大洲的海上枢纽，战略地位十分重要，是我国联系东南亚、南亚、西亚、非洲及欧洲的必经之地。</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舟山群岛，是中国浙江省东海水域内的一个群岛，有大小岛屿</w:t>
      </w:r>
      <w:r w:rsidRPr="00EC3A41">
        <w:rPr>
          <w:szCs w:val="21"/>
        </w:rPr>
        <w:t>1300</w:t>
      </w:r>
      <w:r w:rsidRPr="00EC3A41">
        <w:rPr>
          <w:rFonts w:hint="eastAsia"/>
          <w:szCs w:val="21"/>
        </w:rPr>
        <w:t>多个，海域总面积约为</w:t>
      </w:r>
      <w:r w:rsidRPr="00EC3A41">
        <w:rPr>
          <w:szCs w:val="21"/>
        </w:rPr>
        <w:t>22000</w:t>
      </w:r>
      <w:r w:rsidRPr="00EC3A41">
        <w:rPr>
          <w:rFonts w:hint="eastAsia"/>
          <w:szCs w:val="21"/>
        </w:rPr>
        <w:t>平方千米，其中陆地面积</w:t>
      </w:r>
      <w:r w:rsidRPr="00EC3A41">
        <w:rPr>
          <w:szCs w:val="21"/>
        </w:rPr>
        <w:t>1371</w:t>
      </w:r>
      <w:r w:rsidRPr="00EC3A41">
        <w:rPr>
          <w:rFonts w:hint="eastAsia"/>
          <w:szCs w:val="21"/>
        </w:rPr>
        <w:t>平方千米。主要岛屿包括舟山岛、岱山岛、朱家尖岛、六横岛、金塘岛、衢山岛、泗礁岛等，其中以舟山岛最大，面积为</w:t>
      </w:r>
      <w:r w:rsidRPr="00EC3A41">
        <w:rPr>
          <w:szCs w:val="21"/>
        </w:rPr>
        <w:t>502.65</w:t>
      </w:r>
      <w:r w:rsidRPr="00EC3A41">
        <w:rPr>
          <w:rFonts w:hint="eastAsia"/>
          <w:szCs w:val="21"/>
        </w:rPr>
        <w:t>平方千米，为我国第四大岛，是中国第一个以群岛建制的地级市。</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海洋中的岛屿面积大小不一，小的不足</w:t>
      </w:r>
      <w:r w:rsidRPr="00EC3A41">
        <w:rPr>
          <w:szCs w:val="21"/>
        </w:rPr>
        <w:t>1</w:t>
      </w:r>
      <w:r w:rsidRPr="00EC3A41">
        <w:rPr>
          <w:rFonts w:hint="eastAsia"/>
          <w:szCs w:val="21"/>
        </w:rPr>
        <w:t>平方千米，称“屿”；大的达几百万平方千米，称为“</w:t>
      </w:r>
      <w:hyperlink r:id="rId21" w:tgtFrame="_blank" w:history="1">
        <w:r w:rsidRPr="00EC3A41">
          <w:rPr>
            <w:rFonts w:hint="eastAsia"/>
            <w:szCs w:val="21"/>
          </w:rPr>
          <w:t>岛</w:t>
        </w:r>
      </w:hyperlink>
      <w:r w:rsidRPr="00EC3A41">
        <w:rPr>
          <w:rFonts w:hint="eastAsia"/>
          <w:szCs w:val="21"/>
        </w:rPr>
        <w:t>”。按成因可分为大陆岛、火山岛、珊瑚岛和冲积岛。第一类是因地壳运动引起陆地下沉或海面上升，部分陆地与大陆分离成岛。格陵兰岛、台湾岛、海南岛等都是典型的大陆岛。第二类是由海底火山作用而产生的喷发物质（主要是熔岩）堆积而成或由珊瑚虫的分泌物和遗骸堆积的珊瑚礁构成，即火山岛和珊瑚岛，太平洋中的夏威夷岛是典型的火山岛，而澳大利亚的大堡礁是典型的珊瑚岛，中国南海诸岛中的多数岛屿均为珊瑚岛。第三类是由河流、湖泊中的泥沙堆积而成，中国长江口的崇明岛就是中国最大的冲积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直布罗陀海峡（</w:t>
      </w:r>
      <w:r w:rsidRPr="00EC3A41">
        <w:rPr>
          <w:szCs w:val="21"/>
        </w:rPr>
        <w:t>Strait of Gibraltar</w:t>
      </w:r>
      <w:r w:rsidRPr="00EC3A41">
        <w:rPr>
          <w:rFonts w:hint="eastAsia"/>
          <w:szCs w:val="21"/>
        </w:rPr>
        <w:t>）是沟通地中海与大西洋的唯一通道，和地中海一起构成了欧洲和非洲之间的天然分界线，被誉为西方的“生命线”，是大西洋与地中海以及印度洋、太平洋间海上交通重要航线。直布罗陀海峡位于西班牙最南部和非洲西北部之间，是连接地中海和大西洋的重要门户，全长约</w:t>
      </w:r>
      <w:r w:rsidRPr="00EC3A41">
        <w:rPr>
          <w:szCs w:val="21"/>
        </w:rPr>
        <w:t>90</w:t>
      </w:r>
      <w:r w:rsidRPr="00EC3A41">
        <w:rPr>
          <w:rFonts w:hint="eastAsia"/>
          <w:szCs w:val="21"/>
        </w:rPr>
        <w:t>千米。该峡最窄处仅</w:t>
      </w:r>
      <w:r w:rsidRPr="00EC3A41">
        <w:rPr>
          <w:szCs w:val="21"/>
        </w:rPr>
        <w:t>13</w:t>
      </w:r>
      <w:r w:rsidRPr="00EC3A41">
        <w:rPr>
          <w:rFonts w:hint="eastAsia"/>
          <w:szCs w:val="21"/>
        </w:rPr>
        <w:t>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马六甲海峡是沟通太平洋与印度洋的咽喉要道，通航历史远达两千多年。它是亚、非、澳、欧沿岸国家往来的重要海上通道，由于海运繁忙以及独特的地理位置，马六甲海峡被誉为“海上十字路口”，另外，由于马六甲海峡是日本与南亚、西亚、非洲、欧洲各国进行海上贸易的必经之地，因此也被誉为日本的“海上生命线”。</w:t>
      </w:r>
    </w:p>
    <w:p w:rsidR="00E06E50" w:rsidRPr="00EC3A41" w:rsidRDefault="00E06E50" w:rsidP="00EC3A41">
      <w:pPr>
        <w:pStyle w:val="a"/>
        <w:ind w:left="0" w:firstLine="31680"/>
        <w:contextualSpacing/>
        <w:rPr>
          <w:bCs/>
          <w:szCs w:val="21"/>
        </w:rPr>
      </w:pPr>
      <w:r w:rsidRPr="00EC3A41">
        <w:rPr>
          <w:rFonts w:hint="eastAsia"/>
          <w:bCs/>
          <w:szCs w:val="21"/>
        </w:rPr>
        <w:t>知识点：</w:t>
      </w:r>
      <w:r w:rsidRPr="00EC3A41">
        <w:rPr>
          <w:szCs w:val="21"/>
        </w:rPr>
        <w:t xml:space="preserve">1980 </w:t>
      </w:r>
      <w:r w:rsidRPr="00EC3A41">
        <w:rPr>
          <w:rFonts w:hint="eastAsia"/>
          <w:szCs w:val="21"/>
        </w:rPr>
        <w:t>年</w:t>
      </w:r>
      <w:r w:rsidRPr="00EC3A41">
        <w:rPr>
          <w:szCs w:val="21"/>
        </w:rPr>
        <w:t xml:space="preserve">10 </w:t>
      </w:r>
      <w:r w:rsidRPr="00EC3A41">
        <w:rPr>
          <w:rFonts w:hint="eastAsia"/>
          <w:szCs w:val="21"/>
        </w:rPr>
        <w:t>月，在第</w:t>
      </w:r>
      <w:r w:rsidRPr="00EC3A41">
        <w:rPr>
          <w:szCs w:val="21"/>
        </w:rPr>
        <w:t xml:space="preserve">16 </w:t>
      </w:r>
      <w:r w:rsidRPr="00EC3A41">
        <w:rPr>
          <w:rFonts w:hint="eastAsia"/>
          <w:szCs w:val="21"/>
        </w:rPr>
        <w:t>届南极科学研究委员会（</w:t>
      </w:r>
      <w:r w:rsidRPr="00EC3A41">
        <w:rPr>
          <w:szCs w:val="21"/>
        </w:rPr>
        <w:t>SCAR</w:t>
      </w:r>
      <w:r w:rsidRPr="00EC3A41">
        <w:rPr>
          <w:rFonts w:hint="eastAsia"/>
          <w:szCs w:val="21"/>
        </w:rPr>
        <w:t>）会议上，正式决定把环南极洲的水域称为“南大洋”。为什么如此划定？这是因为南极辐合带是一条非常明显的自然地理边界，其位置在南纬</w:t>
      </w:r>
      <w:r w:rsidRPr="00EC3A41">
        <w:rPr>
          <w:szCs w:val="21"/>
        </w:rPr>
        <w:t>48</w:t>
      </w:r>
      <w:r w:rsidRPr="00EC3A41">
        <w:rPr>
          <w:rFonts w:hint="eastAsia"/>
          <w:szCs w:val="21"/>
        </w:rPr>
        <w:t>～</w:t>
      </w:r>
      <w:r w:rsidRPr="00EC3A41">
        <w:rPr>
          <w:szCs w:val="21"/>
        </w:rPr>
        <w:t xml:space="preserve">62 </w:t>
      </w:r>
      <w:r w:rsidRPr="00EC3A41">
        <w:rPr>
          <w:rFonts w:hint="eastAsia"/>
          <w:szCs w:val="21"/>
        </w:rPr>
        <w:t>度之间，是一个很不规则的圆圈，在各大洋的位置也不尽相同：在印度洋、大西洋一侧约在南纬</w:t>
      </w:r>
      <w:r w:rsidRPr="00EC3A41">
        <w:rPr>
          <w:szCs w:val="21"/>
        </w:rPr>
        <w:t xml:space="preserve">50 </w:t>
      </w:r>
      <w:r w:rsidRPr="00EC3A41">
        <w:rPr>
          <w:rFonts w:hint="eastAsia"/>
          <w:szCs w:val="21"/>
        </w:rPr>
        <w:t>度，在太平洋一侧在南纬</w:t>
      </w:r>
      <w:r w:rsidRPr="00EC3A41">
        <w:rPr>
          <w:szCs w:val="21"/>
        </w:rPr>
        <w:t>55</w:t>
      </w:r>
      <w:r w:rsidRPr="00EC3A41">
        <w:rPr>
          <w:rFonts w:hint="eastAsia"/>
          <w:szCs w:val="21"/>
        </w:rPr>
        <w:t>～</w:t>
      </w:r>
      <w:r w:rsidRPr="00EC3A41">
        <w:rPr>
          <w:szCs w:val="21"/>
        </w:rPr>
        <w:t xml:space="preserve">62 </w:t>
      </w:r>
      <w:r w:rsidRPr="00EC3A41">
        <w:rPr>
          <w:rFonts w:hint="eastAsia"/>
          <w:szCs w:val="21"/>
        </w:rPr>
        <w:t>度之间，它的南部边界是南极洲</w:t>
      </w:r>
      <w:r w:rsidRPr="00EC3A41">
        <w:rPr>
          <w:szCs w:val="21"/>
        </w:rPr>
        <w:t xml:space="preserve">24000 </w:t>
      </w:r>
      <w:r w:rsidRPr="00EC3A41">
        <w:rPr>
          <w:rFonts w:hint="eastAsia"/>
          <w:szCs w:val="21"/>
        </w:rPr>
        <w:t>千米长的海岸线。这样南大洋的总面积就有</w:t>
      </w:r>
      <w:r w:rsidRPr="00EC3A41">
        <w:rPr>
          <w:szCs w:val="21"/>
        </w:rPr>
        <w:t xml:space="preserve">7500 </w:t>
      </w:r>
      <w:r w:rsidRPr="00EC3A41">
        <w:rPr>
          <w:rFonts w:hint="eastAsia"/>
          <w:szCs w:val="21"/>
        </w:rPr>
        <w:t>万平方千米，比太平洋、印度洋和大西洋小，但比北冰洋大，名列世界第四大洋。它是世界上唯一完全环绕地球而没有被任何大陆分割开来的一个大洋。</w:t>
      </w:r>
    </w:p>
    <w:p w:rsidR="00E06E50" w:rsidRPr="00EC3A41" w:rsidRDefault="00E06E50" w:rsidP="00EC3A41">
      <w:pPr>
        <w:pStyle w:val="a"/>
        <w:ind w:left="0" w:firstLine="31680"/>
        <w:contextualSpacing/>
        <w:rPr>
          <w:bCs/>
          <w:szCs w:val="21"/>
        </w:rPr>
      </w:pPr>
      <w:r w:rsidRPr="00EC3A41">
        <w:rPr>
          <w:rFonts w:hint="eastAsia"/>
          <w:bCs/>
          <w:szCs w:val="21"/>
        </w:rPr>
        <w:t>知识点：</w:t>
      </w:r>
      <w:r w:rsidRPr="00EC3A41">
        <w:rPr>
          <w:szCs w:val="21"/>
        </w:rPr>
        <w:t>2012</w:t>
      </w:r>
      <w:r w:rsidRPr="00EC3A41">
        <w:rPr>
          <w:rFonts w:hint="eastAsia"/>
          <w:szCs w:val="21"/>
        </w:rPr>
        <w:t>年</w:t>
      </w:r>
      <w:r w:rsidRPr="00EC3A41">
        <w:rPr>
          <w:szCs w:val="21"/>
        </w:rPr>
        <w:t>3</w:t>
      </w:r>
      <w:r w:rsidRPr="00EC3A41">
        <w:rPr>
          <w:rFonts w:hint="eastAsia"/>
          <w:szCs w:val="21"/>
        </w:rPr>
        <w:t>月</w:t>
      </w:r>
      <w:r w:rsidRPr="00EC3A41">
        <w:rPr>
          <w:szCs w:val="21"/>
        </w:rPr>
        <w:t>2</w:t>
      </w:r>
      <w:r w:rsidRPr="00EC3A41">
        <w:rPr>
          <w:rFonts w:hint="eastAsia"/>
          <w:szCs w:val="21"/>
        </w:rPr>
        <w:t>日，国家海洋局公布了我国钓鱼岛及其部分附属岛屿共</w:t>
      </w:r>
      <w:r w:rsidRPr="00EC3A41">
        <w:rPr>
          <w:szCs w:val="21"/>
        </w:rPr>
        <w:t>71</w:t>
      </w:r>
      <w:r w:rsidRPr="00EC3A41">
        <w:rPr>
          <w:rFonts w:hint="eastAsia"/>
          <w:szCs w:val="21"/>
        </w:rPr>
        <w:t>个海岛的标准名称，包括钓鱼岛、龙头鱼岛、鲳鱼岛、大黄鱼岛、小黄鱼岛、金钱鱼岛、梅童鱼岛、黄姑鱼岛、赤尾屿、南小岛等。</w:t>
      </w:r>
    </w:p>
    <w:p w:rsidR="00E06E50" w:rsidRPr="00EC3A41" w:rsidRDefault="00E06E50" w:rsidP="00EC3A41">
      <w:pPr>
        <w:pStyle w:val="a"/>
        <w:ind w:left="0" w:firstLine="31680"/>
        <w:contextualSpacing/>
        <w:rPr>
          <w:bCs/>
          <w:szCs w:val="21"/>
        </w:rPr>
      </w:pPr>
      <w:r w:rsidRPr="00EC3A41">
        <w:rPr>
          <w:rFonts w:hint="eastAsia"/>
          <w:bCs/>
          <w:szCs w:val="21"/>
        </w:rPr>
        <w:t>知识点：</w:t>
      </w:r>
      <w:r w:rsidRPr="00EC3A41">
        <w:rPr>
          <w:rFonts w:hint="eastAsia"/>
          <w:szCs w:val="21"/>
        </w:rPr>
        <w:t>海峡是指被夹在两块陆地之间，两端连接两大海域的狭窄通道。海峡的地理位置特别重要，不仅是交通要道、航运枢纽，而且历来是兵家必争之地，人们常把它称之为“海上走廊”、“黄金水道”。世界上有许多著名的海峡，如莫桑比克海峡是世界上最长的海峡，长达</w:t>
      </w:r>
      <w:r w:rsidRPr="00EC3A41">
        <w:rPr>
          <w:szCs w:val="21"/>
        </w:rPr>
        <w:t>1670</w:t>
      </w:r>
      <w:r w:rsidRPr="00EC3A41">
        <w:rPr>
          <w:rFonts w:hint="eastAsia"/>
          <w:szCs w:val="21"/>
        </w:rPr>
        <w:t>千米。德雷克海峡既是世界上最深的海峡，也是世界上最宽的海峡。英吉利海峡是世界上最繁忙的海峡。土渊海峡是世界最狭窄的海峡。</w:t>
      </w:r>
    </w:p>
    <w:p w:rsidR="00E06E50" w:rsidRPr="00EC3A41" w:rsidRDefault="00E06E50" w:rsidP="00EC3A41">
      <w:pPr>
        <w:pStyle w:val="a"/>
        <w:ind w:left="0" w:firstLine="31680"/>
        <w:contextualSpacing/>
        <w:rPr>
          <w:bCs/>
          <w:szCs w:val="21"/>
        </w:rPr>
      </w:pPr>
      <w:r w:rsidRPr="00EC3A41">
        <w:rPr>
          <w:rFonts w:hint="eastAsia"/>
          <w:bCs/>
          <w:szCs w:val="21"/>
        </w:rPr>
        <w:t>知识点：</w:t>
      </w:r>
      <w:r w:rsidRPr="00EC3A41">
        <w:rPr>
          <w:rFonts w:hint="eastAsia"/>
          <w:szCs w:val="21"/>
        </w:rPr>
        <w:t>海岸线是陆地与海洋的交界线，一般分为岛屿海岸线和大陆海岸线。曲折的海岸线极有利于发展海上交通运输，是发展优良港口的先天条件。我国海岸线总长度达</w:t>
      </w:r>
      <w:r w:rsidRPr="00EC3A41">
        <w:rPr>
          <w:szCs w:val="21"/>
        </w:rPr>
        <w:t>3.2</w:t>
      </w:r>
      <w:r w:rsidRPr="00EC3A41">
        <w:rPr>
          <w:rFonts w:hint="eastAsia"/>
          <w:szCs w:val="21"/>
        </w:rPr>
        <w:t>万多千米，其中大陆海岸线，北起鸭绿江口，南至北仑河口，长达</w:t>
      </w:r>
      <w:r w:rsidRPr="00EC3A41">
        <w:rPr>
          <w:szCs w:val="21"/>
        </w:rPr>
        <w:t>1.8</w:t>
      </w:r>
      <w:r w:rsidRPr="00EC3A41">
        <w:rPr>
          <w:rFonts w:hint="eastAsia"/>
          <w:szCs w:val="21"/>
        </w:rPr>
        <w:t>万多千米。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我国近海总面积</w:t>
      </w:r>
      <w:r w:rsidRPr="00EC3A41">
        <w:rPr>
          <w:szCs w:val="21"/>
        </w:rPr>
        <w:t>470</w:t>
      </w:r>
      <w:r w:rsidRPr="00EC3A41">
        <w:rPr>
          <w:rFonts w:hint="eastAsia"/>
          <w:szCs w:val="21"/>
        </w:rPr>
        <w:t>多万平方千米，包括渤海、黄海、东海和南海四大海区。其中渤海是中国最北的近海，亦为中国最浅的半封闭性内海。黄海是我国大陆与朝鲜半岛之间的陆架浅海，因海水呈黄褐色而得名。东海是我国陆架最宽的边缘海，海区内海岛众多，是四大海区中海岛数最多的，仅浙江近海就达</w:t>
      </w:r>
      <w:r w:rsidRPr="00EC3A41">
        <w:rPr>
          <w:szCs w:val="21"/>
        </w:rPr>
        <w:t>2000</w:t>
      </w:r>
      <w:r w:rsidRPr="00EC3A41">
        <w:rPr>
          <w:rFonts w:hint="eastAsia"/>
          <w:szCs w:val="21"/>
        </w:rPr>
        <w:t>多座。南海是中国近海中面积最大、水最深的海区。</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海湾是人类从事海洋经济活动及发展旅游业的重要基地。我</w:t>
      </w:r>
      <w:r w:rsidRPr="00EC3A41">
        <w:rPr>
          <w:rStyle w:val="headline-content"/>
          <w:rFonts w:hint="eastAsia"/>
          <w:szCs w:val="21"/>
        </w:rPr>
        <w:t>国著名海湾主要有渤海的</w:t>
      </w:r>
      <w:r w:rsidRPr="00EC3A41">
        <w:rPr>
          <w:rFonts w:hint="eastAsia"/>
          <w:szCs w:val="21"/>
        </w:rPr>
        <w:t>莱州湾、辽东湾和渤海湾，黄海的胶州湾和海州湾，东海的杭州湾、三沙湾和兴化湾、南海的北部湾和大亚湾等。</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春晓油气田是中国在东海陆架盆地西湖凹陷中开发的一个大型油气田，距上海东南</w:t>
      </w:r>
      <w:r w:rsidRPr="00EC3A41">
        <w:rPr>
          <w:szCs w:val="21"/>
        </w:rPr>
        <w:t>500</w:t>
      </w:r>
      <w:r w:rsidRPr="00EC3A41">
        <w:rPr>
          <w:rFonts w:hint="eastAsia"/>
          <w:szCs w:val="21"/>
        </w:rPr>
        <w:t>千米，距宁波</w:t>
      </w:r>
      <w:r w:rsidRPr="00EC3A41">
        <w:rPr>
          <w:szCs w:val="21"/>
        </w:rPr>
        <w:t>350</w:t>
      </w:r>
      <w:r w:rsidRPr="00EC3A41">
        <w:rPr>
          <w:rFonts w:hint="eastAsia"/>
          <w:szCs w:val="21"/>
        </w:rPr>
        <w:t>千米的东海海域，所在的位置被专家称为“东海西湖凹陷区域”。</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bCs/>
          <w:szCs w:val="21"/>
        </w:rPr>
        <w:t xml:space="preserve">: </w:t>
      </w:r>
      <w:r w:rsidRPr="00EC3A41">
        <w:rPr>
          <w:rFonts w:hint="eastAsia"/>
          <w:szCs w:val="21"/>
        </w:rPr>
        <w:t>南海中我国最大的珊瑚岛是永兴岛，在北纬</w:t>
      </w:r>
      <w:r w:rsidRPr="00EC3A41">
        <w:rPr>
          <w:szCs w:val="21"/>
        </w:rPr>
        <w:t>16</w:t>
      </w:r>
      <w:r w:rsidRPr="00EC3A41">
        <w:rPr>
          <w:rFonts w:hint="eastAsia"/>
          <w:szCs w:val="21"/>
        </w:rPr>
        <w:t>°</w:t>
      </w:r>
      <w:r w:rsidRPr="00EC3A41">
        <w:rPr>
          <w:szCs w:val="21"/>
        </w:rPr>
        <w:t>50</w:t>
      </w:r>
      <w:r w:rsidRPr="00EC3A41">
        <w:rPr>
          <w:rFonts w:hint="eastAsia"/>
          <w:szCs w:val="21"/>
        </w:rPr>
        <w:t>′，东经</w:t>
      </w:r>
      <w:r w:rsidRPr="00EC3A41">
        <w:rPr>
          <w:szCs w:val="21"/>
        </w:rPr>
        <w:t>112</w:t>
      </w:r>
      <w:r w:rsidRPr="00EC3A41">
        <w:rPr>
          <w:rFonts w:hint="eastAsia"/>
          <w:szCs w:val="21"/>
        </w:rPr>
        <w:t>°</w:t>
      </w:r>
      <w:r w:rsidRPr="00EC3A41">
        <w:rPr>
          <w:szCs w:val="21"/>
        </w:rPr>
        <w:t>20</w:t>
      </w:r>
      <w:r w:rsidRPr="00EC3A41">
        <w:rPr>
          <w:rFonts w:hint="eastAsia"/>
          <w:szCs w:val="21"/>
        </w:rPr>
        <w:t>′。位于西沙群岛的宣德群岛，西北距海南岛榆林港约</w:t>
      </w:r>
      <w:r w:rsidRPr="00EC3A41">
        <w:rPr>
          <w:szCs w:val="21"/>
        </w:rPr>
        <w:t>182</w:t>
      </w:r>
      <w:r w:rsidRPr="00EC3A41">
        <w:rPr>
          <w:rFonts w:hint="eastAsia"/>
          <w:szCs w:val="21"/>
        </w:rPr>
        <w:t>海里，是南海诸岛交通枢纽，也是海南省西沙、中沙、南沙群岛的行政中心。</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陆架是大陆向海洋的自然延伸，通常被认为是陆地的一部分。又叫“陆棚”或“大陆浅滩”。它是指环绕大陆的浅海地带。大陆架含义在国际法上，指邻接一国海岸但在领海以外的一定区域的海床和底土。沿岸国有权为勘探和开发自然资源的目的对其大陆架行使主权权利。北北冰洋</w:t>
      </w:r>
      <w:r w:rsidRPr="00EC3A41">
        <w:rPr>
          <w:szCs w:val="21"/>
        </w:rPr>
        <w:t>2</w:t>
      </w:r>
      <w:r w:rsidRPr="00EC3A41">
        <w:rPr>
          <w:rFonts w:hint="eastAsia"/>
          <w:szCs w:val="21"/>
        </w:rPr>
        <w:t>／</w:t>
      </w:r>
      <w:r w:rsidRPr="00EC3A41">
        <w:rPr>
          <w:szCs w:val="21"/>
        </w:rPr>
        <w:t>3</w:t>
      </w:r>
      <w:r w:rsidRPr="00EC3A41">
        <w:rPr>
          <w:rFonts w:hint="eastAsia"/>
          <w:szCs w:val="21"/>
        </w:rPr>
        <w:t>以上的面积属于大陆的水下边缘，即在北冰洋的周围具有非常宽阔的大陆架。北冰洋陆棚发达，最宽达</w:t>
      </w:r>
      <w:r w:rsidRPr="00EC3A41">
        <w:rPr>
          <w:szCs w:val="21"/>
        </w:rPr>
        <w:t>1200</w:t>
      </w:r>
      <w:r w:rsidRPr="00EC3A41">
        <w:rPr>
          <w:rFonts w:hint="eastAsia"/>
          <w:szCs w:val="21"/>
        </w:rPr>
        <w:t>公里以上。</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岸（又称滨），分为海岸、湖岸及河岸，是在水面和陆地接触处，经波浪、潮汐、海流等作用下形成的滨水地带，其中有众多沉积物堆积而形成的岸称为滩。紧邻海滨，在海滨向陆一侧，包括海崖、上升阶地、陆侧的低平地带、沙丘或稳定的植被地带。指海滨或滨海的陆地边界、紧接海洋边缘的陆地。海岸的发展一般要经过幼年阶段、青年阶段、中年阶段、老年阶段。</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渤海古称沧海，又因地处北方，也有北海之称。渤海由辽东湾、渤海湾、莱州湾、中央浅海盆地和渤海海峡五部分组成。渤海是我国近海四大海中盐度最低的海。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边缘海，又称“陆缘海”</w:t>
      </w:r>
      <w:r w:rsidRPr="00EC3A41">
        <w:rPr>
          <w:szCs w:val="21"/>
        </w:rPr>
        <w:t>(marginal sea)</w:t>
      </w:r>
      <w:r w:rsidRPr="00EC3A41">
        <w:rPr>
          <w:rFonts w:hint="eastAsia"/>
          <w:szCs w:val="21"/>
        </w:rPr>
        <w:t>，是位于大陆和大洋的边缘的海洋。其一侧以大陆为界，另一侧以半岛、岛屿或岛弧与大洋分隔。世界上最大的边缘海为珊瑚海。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按岛屿自然形成的成因，世界上最大的珊瑚岛是夸贾林岛。夸贾林岛在北纬</w:t>
      </w:r>
      <w:r w:rsidRPr="00EC3A41">
        <w:rPr>
          <w:szCs w:val="21"/>
        </w:rPr>
        <w:t>8</w:t>
      </w:r>
      <w:r w:rsidRPr="00EC3A41">
        <w:rPr>
          <w:rFonts w:hint="eastAsia"/>
          <w:szCs w:val="21"/>
        </w:rPr>
        <w:t>度</w:t>
      </w:r>
      <w:r w:rsidRPr="00EC3A41">
        <w:rPr>
          <w:szCs w:val="21"/>
        </w:rPr>
        <w:t>43</w:t>
      </w:r>
      <w:r w:rsidRPr="00EC3A41">
        <w:rPr>
          <w:rFonts w:hint="eastAsia"/>
          <w:szCs w:val="21"/>
        </w:rPr>
        <w:t>分东经</w:t>
      </w:r>
      <w:r w:rsidRPr="00EC3A41">
        <w:rPr>
          <w:szCs w:val="21"/>
        </w:rPr>
        <w:t>167</w:t>
      </w:r>
      <w:r w:rsidRPr="00EC3A41">
        <w:rPr>
          <w:rFonts w:hint="eastAsia"/>
          <w:szCs w:val="21"/>
        </w:rPr>
        <w:t>度</w:t>
      </w:r>
      <w:r w:rsidRPr="00EC3A41">
        <w:rPr>
          <w:szCs w:val="21"/>
        </w:rPr>
        <w:t>44</w:t>
      </w:r>
      <w:r w:rsidRPr="00EC3A41">
        <w:rPr>
          <w:rFonts w:hint="eastAsia"/>
          <w:szCs w:val="21"/>
        </w:rPr>
        <w:t>分，位于南太平洋马绍尔群岛，是世界上最大的珊瑚岛，人口约</w:t>
      </w:r>
      <w:r w:rsidRPr="00EC3A41">
        <w:rPr>
          <w:szCs w:val="21"/>
        </w:rPr>
        <w:t>2500</w:t>
      </w:r>
      <w:r w:rsidRPr="00EC3A41">
        <w:rPr>
          <w:rFonts w:hint="eastAsia"/>
          <w:szCs w:val="21"/>
        </w:rPr>
        <w:t>人。</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我国有海岛</w:t>
      </w:r>
      <w:r w:rsidRPr="00EC3A41">
        <w:rPr>
          <w:szCs w:val="21"/>
        </w:rPr>
        <w:t>11000</w:t>
      </w:r>
      <w:r w:rsidRPr="00EC3A41">
        <w:rPr>
          <w:rFonts w:hint="eastAsia"/>
          <w:szCs w:val="21"/>
        </w:rPr>
        <w:t>余个，积</w:t>
      </w:r>
      <w:r w:rsidRPr="00EC3A41">
        <w:rPr>
          <w:szCs w:val="21"/>
        </w:rPr>
        <w:t>500</w:t>
      </w:r>
      <w:r w:rsidRPr="00EC3A41">
        <w:rPr>
          <w:rFonts w:hint="eastAsia"/>
          <w:szCs w:val="21"/>
        </w:rPr>
        <w:t>平方米以上的海岛有</w:t>
      </w:r>
      <w:r w:rsidRPr="00EC3A41">
        <w:rPr>
          <w:szCs w:val="21"/>
        </w:rPr>
        <w:t>7300</w:t>
      </w:r>
      <w:r w:rsidRPr="00EC3A41">
        <w:rPr>
          <w:rFonts w:hint="eastAsia"/>
          <w:szCs w:val="21"/>
        </w:rPr>
        <w:t>多个。中国岛屿岸线总长度约</w:t>
      </w:r>
      <w:r w:rsidRPr="00EC3A41">
        <w:rPr>
          <w:szCs w:val="21"/>
        </w:rPr>
        <w:t>1.4</w:t>
      </w:r>
      <w:r w:rsidRPr="00EC3A41">
        <w:rPr>
          <w:rFonts w:hint="eastAsia"/>
          <w:szCs w:val="21"/>
        </w:rPr>
        <w:t>万千米。我国四大海域中，东海岛屿数量最多，南海岛屿数量位居第二，渤海岛屿数量最少。</w:t>
      </w:r>
      <w:bookmarkStart w:id="5" w:name="_GoBack"/>
      <w:bookmarkEnd w:id="5"/>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海洋中的岛屿面积大小不一，小的不足</w:t>
      </w:r>
      <w:r w:rsidRPr="00EC3A41">
        <w:rPr>
          <w:szCs w:val="21"/>
        </w:rPr>
        <w:t>1</w:t>
      </w:r>
      <w:r w:rsidRPr="00EC3A41">
        <w:rPr>
          <w:rFonts w:hint="eastAsia"/>
          <w:szCs w:val="21"/>
        </w:rPr>
        <w:t>平方千米，称“屿”；大的达几百万平方千米，称为“岛”。按成因可分为大陆岛、海洋岛或火山岛、珊瑚岛和冲积岛。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希腊位于欧洲东南部的巴尔干半岛南端，北部与保加利亚、马其顿、阿尔巴尼亚接壤，东北与土耳其的欧洲部分接壤，西南濒爱奥尼亚海，东临爱琴海，南隔地中海与非洲大陆相望。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法罗群岛由位于北大西洋中的</w:t>
      </w:r>
      <w:r w:rsidRPr="00EC3A41">
        <w:rPr>
          <w:szCs w:val="21"/>
        </w:rPr>
        <w:t>18</w:t>
      </w:r>
      <w:r w:rsidRPr="00EC3A41">
        <w:rPr>
          <w:rFonts w:hint="eastAsia"/>
          <w:szCs w:val="21"/>
        </w:rPr>
        <w:t>个岩石岛屿所组成，是丹麦王国的一个海外自治领土。地理位置在挪威西方约</w:t>
      </w:r>
      <w:r w:rsidRPr="00EC3A41">
        <w:rPr>
          <w:szCs w:val="21"/>
        </w:rPr>
        <w:t>602</w:t>
      </w:r>
      <w:r w:rsidRPr="00EC3A41">
        <w:rPr>
          <w:rFonts w:hint="eastAsia"/>
          <w:szCs w:val="21"/>
        </w:rPr>
        <w:t>千米，苏格兰西北方约</w:t>
      </w:r>
      <w:r w:rsidRPr="00EC3A41">
        <w:rPr>
          <w:szCs w:val="21"/>
        </w:rPr>
        <w:t>310</w:t>
      </w:r>
      <w:r w:rsidRPr="00EC3A41">
        <w:rPr>
          <w:rFonts w:hint="eastAsia"/>
          <w:szCs w:val="21"/>
        </w:rPr>
        <w:t>千米处。</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伊斯坦布尔是一个同时跨越欧、亚两大洲的名城，而位于黑海（</w:t>
      </w:r>
      <w:r w:rsidRPr="00EC3A41">
        <w:rPr>
          <w:szCs w:val="21"/>
        </w:rPr>
        <w:t>Kara Deniz</w:t>
      </w:r>
      <w:r w:rsidRPr="00EC3A41">
        <w:rPr>
          <w:rFonts w:hint="eastAsia"/>
          <w:szCs w:val="21"/>
        </w:rPr>
        <w:t>）和马尔马拉海（</w:t>
      </w:r>
      <w:r w:rsidRPr="00EC3A41">
        <w:rPr>
          <w:szCs w:val="21"/>
        </w:rPr>
        <w:t>Marmara</w:t>
      </w:r>
      <w:r w:rsidRPr="00EC3A41">
        <w:rPr>
          <w:rFonts w:hint="eastAsia"/>
          <w:szCs w:val="21"/>
        </w:rPr>
        <w:t>）之间的博斯普鲁斯海峡（</w:t>
      </w:r>
      <w:r w:rsidRPr="00EC3A41">
        <w:rPr>
          <w:szCs w:val="21"/>
        </w:rPr>
        <w:t>Itanbul Bogzi</w:t>
      </w:r>
      <w:r w:rsidRPr="00EC3A41">
        <w:rPr>
          <w:rFonts w:hint="eastAsia"/>
          <w:szCs w:val="21"/>
        </w:rPr>
        <w:t>）及金角湾（</w:t>
      </w:r>
      <w:r w:rsidRPr="00EC3A41">
        <w:rPr>
          <w:szCs w:val="21"/>
        </w:rPr>
        <w:t>Hali</w:t>
      </w:r>
      <w:r w:rsidRPr="00EC3A41">
        <w:rPr>
          <w:rFonts w:hint="eastAsia"/>
          <w:szCs w:val="21"/>
        </w:rPr>
        <w:t>）横贯其中。</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塔林（</w:t>
      </w:r>
      <w:r w:rsidRPr="00EC3A41">
        <w:rPr>
          <w:szCs w:val="21"/>
        </w:rPr>
        <w:t>Tallinn</w:t>
      </w:r>
      <w:r w:rsidRPr="00EC3A41">
        <w:rPr>
          <w:rFonts w:hint="eastAsia"/>
          <w:szCs w:val="21"/>
        </w:rPr>
        <w:t>），爱沙尼亚共和国首都，是爱沙尼亚最大城市和经济、文化中心，位于爱沙尼亚西北部波罗的海芬兰湾南岸的里加湾和科普利湾之间。</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汉堡市位于不莱梅东北部易北河岸，是德国北部一座美丽的港口城市，是德国第二大城市，仅次于柏林。</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芬兰地处北纬</w:t>
      </w:r>
      <w:r w:rsidRPr="00EC3A41">
        <w:rPr>
          <w:szCs w:val="21"/>
        </w:rPr>
        <w:t>60</w:t>
      </w:r>
      <w:r w:rsidRPr="00EC3A41">
        <w:rPr>
          <w:rFonts w:hint="eastAsia"/>
          <w:szCs w:val="21"/>
        </w:rPr>
        <w:t>度到</w:t>
      </w:r>
      <w:r w:rsidRPr="00EC3A41">
        <w:rPr>
          <w:szCs w:val="21"/>
        </w:rPr>
        <w:t>70</w:t>
      </w:r>
      <w:r w:rsidRPr="00EC3A41">
        <w:rPr>
          <w:rFonts w:hint="eastAsia"/>
          <w:szCs w:val="21"/>
        </w:rPr>
        <w:t>度之间，面积为</w:t>
      </w:r>
      <w:r w:rsidRPr="00EC3A41">
        <w:rPr>
          <w:szCs w:val="21"/>
        </w:rPr>
        <w:t>33.8145</w:t>
      </w:r>
      <w:r w:rsidRPr="00EC3A41">
        <w:rPr>
          <w:rFonts w:hint="eastAsia"/>
          <w:szCs w:val="21"/>
        </w:rPr>
        <w:t>万平方千米，是欧洲第七大国。位于欧洲北部，北面与挪威接壤，西北与瑞典为邻，东面是俄罗斯，西南濒波罗的海。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马耳他是位于地中海中部的岛国，由地中海一些岛屿组成，有“地中海心脏”之称，是一处著名的休闲度假地区。</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黄海和东海的分界线：启东市的启东角和韩国的济州岛连线。</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潮间带即是指大潮期的最高潮位和大潮期的最低潮位间的海岸，也就是海水涨至最高时所淹没的地方开始至潮水退到最低时露出水面的范围。潮间带以上，海浪的水滴可以达到的海岸，称为潮上带。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海洋中的岛屿根据岛屿的成因、分布情况和地形的特点，可分为堆积岛、大陆岛和海洋岛三种类型。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额尔济斯河是中国唯一注入北冰洋的河流。</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根据组成海滩物质的不同，常把海滩分为砾石质海滩、沙质海滩和淤泥质海滩三种。砾石质海滩，主要是由砾石、小石头组成的，这种海滩的宽度最小，但坡度最大。淤泥质海滩，主要是由粉砂和淤泥组成，这种海滩的宽度最大，但坡度最小。沙质海滩，俗名叫沙滩，主要是由沙组成的，它的宽度和坡度属于前两者之间，是一种最为常见的海滩。</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在印度洋海底中部，分布着“入”字形的中央海岭。它是由中印度洋海岭、西印度洋海岭和南极</w:t>
      </w:r>
      <w:r w:rsidRPr="00EC3A41">
        <w:rPr>
          <w:szCs w:val="21"/>
        </w:rPr>
        <w:t>——</w:t>
      </w:r>
      <w:r w:rsidRPr="00EC3A41">
        <w:rPr>
          <w:rFonts w:hint="eastAsia"/>
          <w:szCs w:val="21"/>
        </w:rPr>
        <w:t>澳大利亚海丘组成的，三者在罗德里格斯岛交汇。“入”字形的中央海岭，把印度洋分为东部、西部和南部三大海域。东部区域被东印度洋海岭分隔为中印度洋海盆、西澳大利亚海盆和南澳大利亚海盆。这些海盆都比较广阔，海水较深。西部区域海岭交错分布，分隔出一系列海盆，主要有索马里海盆、马斯克林海盆、马达加斯加海盆和厄加勒斯海盆。这些海盆面积较小，海水较浅。南部区域地形较为简单，有克罗泽海盆、大西洋</w:t>
      </w:r>
      <w:r w:rsidRPr="00EC3A41">
        <w:rPr>
          <w:szCs w:val="21"/>
        </w:rPr>
        <w:t>—</w:t>
      </w:r>
      <w:r w:rsidRPr="00EC3A41">
        <w:rPr>
          <w:rFonts w:hint="eastAsia"/>
          <w:szCs w:val="21"/>
        </w:rPr>
        <w:t>印度洋海盆和南极东印度洋海盆。</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半岛是指伸入海洋或湖泊，一面同大陆相连，其余三面被水包围的陆地。世界上最大的半岛是亚洲西南部的阿拉伯半岛，面积达</w:t>
      </w:r>
      <w:r w:rsidRPr="00EC3A41">
        <w:rPr>
          <w:szCs w:val="21"/>
        </w:rPr>
        <w:t>300</w:t>
      </w:r>
      <w:r w:rsidRPr="00EC3A41">
        <w:rPr>
          <w:rFonts w:hint="eastAsia"/>
          <w:szCs w:val="21"/>
        </w:rPr>
        <w:t>多万平方千米，有将近</w:t>
      </w:r>
      <w:r w:rsidRPr="00EC3A41">
        <w:rPr>
          <w:szCs w:val="21"/>
        </w:rPr>
        <w:t>1/3</w:t>
      </w:r>
      <w:r w:rsidRPr="00EC3A41">
        <w:rPr>
          <w:rFonts w:hint="eastAsia"/>
          <w:szCs w:val="21"/>
        </w:rPr>
        <w:t>个中国大。亚洲地区面积超过</w:t>
      </w:r>
      <w:r w:rsidRPr="00EC3A41">
        <w:rPr>
          <w:szCs w:val="21"/>
        </w:rPr>
        <w:t>100</w:t>
      </w:r>
      <w:r w:rsidRPr="00EC3A41">
        <w:rPr>
          <w:rFonts w:hint="eastAsia"/>
          <w:szCs w:val="21"/>
        </w:rPr>
        <w:t>万平方千米的半岛还有南亚的印度半岛（面积</w:t>
      </w:r>
      <w:r w:rsidRPr="00EC3A41">
        <w:rPr>
          <w:szCs w:val="21"/>
        </w:rPr>
        <w:t>208.8</w:t>
      </w:r>
      <w:r w:rsidRPr="00EC3A41">
        <w:rPr>
          <w:rFonts w:hint="eastAsia"/>
          <w:szCs w:val="21"/>
        </w:rPr>
        <w:t>万平方千米）和东南亚的中南半岛（</w:t>
      </w:r>
      <w:r w:rsidRPr="00EC3A41">
        <w:rPr>
          <w:szCs w:val="21"/>
        </w:rPr>
        <w:t>200</w:t>
      </w:r>
      <w:r w:rsidRPr="00EC3A41">
        <w:rPr>
          <w:rFonts w:hint="eastAsia"/>
          <w:szCs w:val="21"/>
        </w:rPr>
        <w:t>多万平方千米），它们分别是世界第二大半岛和第三大半岛。山东半岛是我国最大的半岛。欧洲海岸曲折，有众多的半岛，素有“半岛的大陆”之称。</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山东半岛，与辽东半岛、雷州半岛合称“中国三大半岛”。界划以寿光羊口镇小清河口和日照岚山口与岚山头苏鲁交界处的绣针河口两点连线以东的部分。胶东半岛是其一部分。半岛三面临海，北面与辽东半岛隔渤海湾相望，东部与韩国隔海相望。因为地理上的原因，山东半岛地区与东北和韩国联系紧密。</w:t>
      </w:r>
    </w:p>
    <w:p w:rsidR="00E06E50" w:rsidRPr="00EC3A41" w:rsidRDefault="00E06E50" w:rsidP="00EC3A41">
      <w:pPr>
        <w:pStyle w:val="a"/>
        <w:ind w:left="0" w:firstLine="31680"/>
        <w:contextualSpacing/>
        <w:rPr>
          <w:bCs/>
          <w:szCs w:val="21"/>
        </w:rPr>
      </w:pPr>
      <w:r w:rsidRPr="00EC3A41">
        <w:rPr>
          <w:rFonts w:hint="eastAsia"/>
          <w:bCs/>
          <w:szCs w:val="21"/>
        </w:rPr>
        <w:t>知识点：</w:t>
      </w:r>
      <w:r w:rsidRPr="00EC3A41">
        <w:rPr>
          <w:rFonts w:hint="eastAsia"/>
          <w:szCs w:val="21"/>
        </w:rPr>
        <w:t>吕宋岛位于菲律宾群岛的北部，它是菲律宾面积最大、人口最多、经济最发达的岛屿。吕宋岛盛产稻米、椰子，吕宋雪茄闻名于世。吕宋同时也是菲律宾三大政区（吕宋、维萨亚、棉兰老）之一。中国古籍称吕宋岛为“小吕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新几内亚岛（</w:t>
      </w:r>
      <w:r w:rsidRPr="00EC3A41">
        <w:rPr>
          <w:szCs w:val="21"/>
        </w:rPr>
        <w:t>New Guinea</w:t>
      </w:r>
      <w:r w:rsidRPr="00EC3A41">
        <w:rPr>
          <w:rFonts w:hint="eastAsia"/>
          <w:szCs w:val="21"/>
        </w:rPr>
        <w:t>）是太平洋第一大岛屿和世界第二大岛（仅次于格陵兰）。又称为伊里安岛。马来群岛东部岛屿，位于太平洋西部，澳大利亚北部。位于西太平洋的赤道南侧，西与亚洲东南部的马来群岛毗邻，南隔阿拉弗拉海和珊瑚海与澳大利亚大陆东北部相望。在东经</w:t>
      </w:r>
      <w:r w:rsidRPr="00EC3A41">
        <w:rPr>
          <w:szCs w:val="21"/>
        </w:rPr>
        <w:t>141</w:t>
      </w:r>
      <w:r w:rsidRPr="00EC3A41">
        <w:rPr>
          <w:rFonts w:hint="eastAsia"/>
          <w:szCs w:val="21"/>
        </w:rPr>
        <w:t>°以东及新不列颠、新爱尔兰等岛屿为独立国家巴布亚新几内亚；</w:t>
      </w:r>
      <w:r w:rsidRPr="00EC3A41">
        <w:rPr>
          <w:szCs w:val="21"/>
        </w:rPr>
        <w:t xml:space="preserve"> 141</w:t>
      </w:r>
      <w:r w:rsidRPr="00EC3A41">
        <w:rPr>
          <w:rFonts w:hint="eastAsia"/>
          <w:szCs w:val="21"/>
        </w:rPr>
        <w:t>°以西及沿海岛屿为印度尼西亚的一省，称伊里安查亚。全岛两部分接触极少，两国于</w:t>
      </w:r>
      <w:r w:rsidRPr="00EC3A41">
        <w:rPr>
          <w:szCs w:val="21"/>
        </w:rPr>
        <w:t>1979</w:t>
      </w:r>
      <w:r w:rsidRPr="00EC3A41">
        <w:rPr>
          <w:rFonts w:hint="eastAsia"/>
          <w:szCs w:val="21"/>
        </w:rPr>
        <w:t>年签订的边境条约禁止人民到边境地区居住。</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黑海是古地中海的一个残留海盆，古新世末期小亚细亚发生隆起，黑海与地中海分开，逐渐形成内海。</w:t>
      </w:r>
      <w:r w:rsidRPr="00EC3A41">
        <w:rPr>
          <w:szCs w:val="21"/>
        </w:rPr>
        <w:t>2500</w:t>
      </w:r>
      <w:r w:rsidRPr="00EC3A41">
        <w:rPr>
          <w:rFonts w:hint="eastAsia"/>
          <w:szCs w:val="21"/>
        </w:rPr>
        <w:t>万年前，黑海还与地中海相连。随着地壳运动和冰期，黑海与地中海反复隔绝和连接，</w:t>
      </w:r>
      <w:r w:rsidRPr="00EC3A41">
        <w:rPr>
          <w:szCs w:val="21"/>
        </w:rPr>
        <w:t>6000</w:t>
      </w:r>
      <w:r w:rsidRPr="00EC3A41">
        <w:rPr>
          <w:rFonts w:hint="eastAsia"/>
          <w:szCs w:val="21"/>
        </w:rPr>
        <w:t>～</w:t>
      </w:r>
      <w:r w:rsidRPr="00EC3A41">
        <w:rPr>
          <w:szCs w:val="21"/>
        </w:rPr>
        <w:t>8000</w:t>
      </w:r>
      <w:r w:rsidRPr="00EC3A41">
        <w:rPr>
          <w:rFonts w:hint="eastAsia"/>
          <w:szCs w:val="21"/>
        </w:rPr>
        <w:t>年前的大冰期后形成相连。</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南美洲最大的岛是位于南美大陆最南端的火地岛，为阿根廷和智利两国所有，面积</w:t>
      </w:r>
      <w:r w:rsidRPr="00EC3A41">
        <w:rPr>
          <w:szCs w:val="21"/>
        </w:rPr>
        <w:t>48400</w:t>
      </w:r>
      <w:r w:rsidRPr="00EC3A41">
        <w:rPr>
          <w:rFonts w:hint="eastAsia"/>
          <w:szCs w:val="21"/>
        </w:rPr>
        <w:t>平方千米；南极洲最大的岛屿是位于别林斯高晋海域的亚历山大岛，面积</w:t>
      </w:r>
      <w:r w:rsidRPr="00EC3A41">
        <w:rPr>
          <w:szCs w:val="21"/>
        </w:rPr>
        <w:t>43200</w:t>
      </w:r>
      <w:r w:rsidRPr="00EC3A41">
        <w:rPr>
          <w:rFonts w:hint="eastAsia"/>
          <w:szCs w:val="21"/>
        </w:rPr>
        <w:t>平方千米。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太平洋是地球上岛屿最多的大洋，计有大小岛屿</w:t>
      </w:r>
      <w:r w:rsidRPr="00EC3A41">
        <w:rPr>
          <w:szCs w:val="21"/>
        </w:rPr>
        <w:t>2</w:t>
      </w:r>
      <w:r w:rsidRPr="00EC3A41">
        <w:rPr>
          <w:rFonts w:hint="eastAsia"/>
          <w:szCs w:val="21"/>
        </w:rPr>
        <w:t>万多个，面积达</w:t>
      </w:r>
      <w:r w:rsidRPr="00EC3A41">
        <w:rPr>
          <w:szCs w:val="21"/>
        </w:rPr>
        <w:t>440</w:t>
      </w:r>
      <w:r w:rsidRPr="00EC3A41">
        <w:rPr>
          <w:rFonts w:hint="eastAsia"/>
          <w:szCs w:val="21"/>
        </w:rPr>
        <w:t>万平方千米，约占世界岛屿总面积的</w:t>
      </w:r>
      <w:r w:rsidRPr="00EC3A41">
        <w:rPr>
          <w:szCs w:val="21"/>
        </w:rPr>
        <w:t>45%</w:t>
      </w:r>
      <w:r w:rsidRPr="00EC3A41">
        <w:rPr>
          <w:rFonts w:hint="eastAsia"/>
          <w:szCs w:val="21"/>
        </w:rPr>
        <w:t>。横亘在太平洋与</w:t>
      </w:r>
      <w:hyperlink r:id="rId22" w:tgtFrame="_blank" w:history="1">
        <w:r w:rsidRPr="00EC3A41">
          <w:rPr>
            <w:rFonts w:hint="eastAsia"/>
            <w:szCs w:val="21"/>
          </w:rPr>
          <w:t>印度洋</w:t>
        </w:r>
      </w:hyperlink>
      <w:r w:rsidRPr="00EC3A41">
        <w:rPr>
          <w:rFonts w:hint="eastAsia"/>
          <w:szCs w:val="21"/>
        </w:rPr>
        <w:t>之间的马来群岛东西长</w:t>
      </w:r>
      <w:r w:rsidRPr="00EC3A41">
        <w:rPr>
          <w:szCs w:val="21"/>
        </w:rPr>
        <w:t>4500</w:t>
      </w:r>
      <w:r w:rsidRPr="00EC3A41">
        <w:rPr>
          <w:rFonts w:hint="eastAsia"/>
          <w:szCs w:val="21"/>
        </w:rPr>
        <w:t>多千米，它们把太平洋西部水域分隔成近</w:t>
      </w:r>
      <w:r w:rsidRPr="00EC3A41">
        <w:rPr>
          <w:szCs w:val="21"/>
        </w:rPr>
        <w:t>20</w:t>
      </w:r>
      <w:r w:rsidRPr="00EC3A41">
        <w:rPr>
          <w:rFonts w:hint="eastAsia"/>
          <w:szCs w:val="21"/>
        </w:rPr>
        <w:t>个边缘海、数十条海峡和水道。</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世界上</w:t>
      </w:r>
      <w:r w:rsidRPr="00EC3A41">
        <w:rPr>
          <w:szCs w:val="21"/>
        </w:rPr>
        <w:t>80%</w:t>
      </w:r>
      <w:r w:rsidRPr="00EC3A41">
        <w:rPr>
          <w:rFonts w:hint="eastAsia"/>
          <w:szCs w:val="21"/>
        </w:rPr>
        <w:t>的火山爆发发生在海底。据统计，全世界共有海底火山约</w:t>
      </w:r>
      <w:r w:rsidRPr="00EC3A41">
        <w:rPr>
          <w:szCs w:val="21"/>
        </w:rPr>
        <w:t>2</w:t>
      </w:r>
      <w:r w:rsidRPr="00EC3A41">
        <w:rPr>
          <w:rFonts w:hint="eastAsia"/>
          <w:szCs w:val="21"/>
        </w:rPr>
        <w:t>万多座（太平洋就拥有一半以上）。这些火山中有的已经衰老死亡，有的正处在年轻活跃时期，有的则在休眠。现有的活火山，除少量零散分布在大洋盆地外，绝大部分分布在岛弧、大洋中脊的断裂带上，总体呈带状分布，统称海底火山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崇明岛地处中国最大河流长江入海口，是全世界最大的河口冲积岛，也是中国仅次于台湾岛、海南岛的第三大岛屿，面积</w:t>
      </w:r>
      <w:r w:rsidRPr="00EC3A41">
        <w:rPr>
          <w:szCs w:val="21"/>
        </w:rPr>
        <w:t>1000</w:t>
      </w:r>
      <w:r w:rsidRPr="00EC3A41">
        <w:rPr>
          <w:rFonts w:hint="eastAsia"/>
          <w:szCs w:val="21"/>
        </w:rPr>
        <w:t>余平方千米，有“长江门户、东海瀛洲”之美称。</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对海、湾的面积进行考察。</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英吉利海峡是分隔英国与欧洲大陆的法国、并连接大西洋与北海的海峡，是世界上最繁忙的海峡，每年通过该海峡的船舶达</w:t>
      </w:r>
      <w:r w:rsidRPr="00EC3A41">
        <w:rPr>
          <w:szCs w:val="21"/>
        </w:rPr>
        <w:t>20</w:t>
      </w:r>
      <w:r w:rsidRPr="00EC3A41">
        <w:rPr>
          <w:rFonts w:hint="eastAsia"/>
          <w:szCs w:val="21"/>
        </w:rPr>
        <w:t>万艘之多，居世界各海峡之冠。</w:t>
      </w:r>
    </w:p>
    <w:p w:rsidR="00E06E50" w:rsidRPr="00EC3A41" w:rsidRDefault="00E06E50" w:rsidP="00EC3A41">
      <w:pPr>
        <w:pStyle w:val="a"/>
        <w:ind w:left="0" w:firstLine="31680"/>
        <w:contextualSpacing/>
        <w:rPr>
          <w:szCs w:val="21"/>
        </w:rPr>
      </w:pPr>
      <w:bookmarkStart w:id="6" w:name="OLE_LINK16"/>
      <w:bookmarkStart w:id="7" w:name="OLE_LINK17"/>
      <w:r w:rsidRPr="00EC3A41">
        <w:rPr>
          <w:rFonts w:hint="eastAsia"/>
          <w:bCs/>
          <w:szCs w:val="21"/>
        </w:rPr>
        <w:t>知识点：</w:t>
      </w:r>
      <w:bookmarkEnd w:id="6"/>
      <w:bookmarkEnd w:id="7"/>
      <w:r w:rsidRPr="00EC3A41">
        <w:rPr>
          <w:rFonts w:hint="eastAsia"/>
          <w:szCs w:val="21"/>
        </w:rPr>
        <w:t>旅顺的老铁山是中国的黄海与渤海的分界线。</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渤海有莱州湾、辽东湾和渤海湾三个主要海湾。</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边缘海，又称“陆缘海”</w:t>
      </w:r>
      <w:r w:rsidRPr="00EC3A41">
        <w:rPr>
          <w:szCs w:val="21"/>
        </w:rPr>
        <w:t>(marginal sea)</w:t>
      </w:r>
      <w:r w:rsidRPr="00EC3A41">
        <w:rPr>
          <w:rFonts w:hint="eastAsia"/>
          <w:szCs w:val="21"/>
        </w:rPr>
        <w:t>，是位于</w:t>
      </w:r>
      <w:hyperlink r:id="rId23" w:tgtFrame="_blank" w:history="1">
        <w:r w:rsidRPr="00EC3A41">
          <w:rPr>
            <w:rFonts w:hint="eastAsia"/>
            <w:szCs w:val="21"/>
          </w:rPr>
          <w:t>大陆</w:t>
        </w:r>
      </w:hyperlink>
      <w:r w:rsidRPr="00EC3A41">
        <w:rPr>
          <w:rFonts w:hint="eastAsia"/>
          <w:szCs w:val="21"/>
        </w:rPr>
        <w:t>和</w:t>
      </w:r>
      <w:hyperlink r:id="rId24" w:tgtFrame="_blank" w:history="1">
        <w:r w:rsidRPr="00EC3A41">
          <w:rPr>
            <w:rFonts w:hint="eastAsia"/>
            <w:szCs w:val="21"/>
          </w:rPr>
          <w:t>大洋</w:t>
        </w:r>
      </w:hyperlink>
      <w:r w:rsidRPr="00EC3A41">
        <w:rPr>
          <w:rFonts w:hint="eastAsia"/>
          <w:szCs w:val="21"/>
        </w:rPr>
        <w:t>的边缘的海洋。其一侧以大陆为界，另一侧以</w:t>
      </w:r>
      <w:hyperlink r:id="rId25" w:tgtFrame="_blank" w:history="1">
        <w:r w:rsidRPr="00EC3A41">
          <w:rPr>
            <w:rFonts w:hint="eastAsia"/>
            <w:szCs w:val="21"/>
          </w:rPr>
          <w:t>半岛</w:t>
        </w:r>
      </w:hyperlink>
      <w:r w:rsidRPr="00EC3A41">
        <w:rPr>
          <w:rFonts w:hint="eastAsia"/>
          <w:szCs w:val="21"/>
        </w:rPr>
        <w:t>、</w:t>
      </w:r>
      <w:hyperlink r:id="rId26" w:tgtFrame="_blank" w:history="1">
        <w:r w:rsidRPr="00EC3A41">
          <w:rPr>
            <w:rFonts w:hint="eastAsia"/>
            <w:szCs w:val="21"/>
          </w:rPr>
          <w:t>岛屿</w:t>
        </w:r>
      </w:hyperlink>
      <w:r w:rsidRPr="00EC3A41">
        <w:rPr>
          <w:rFonts w:hint="eastAsia"/>
          <w:szCs w:val="21"/>
        </w:rPr>
        <w:t>或</w:t>
      </w:r>
      <w:hyperlink r:id="rId27" w:tgtFrame="_blank" w:history="1">
        <w:r w:rsidRPr="00EC3A41">
          <w:rPr>
            <w:rFonts w:hint="eastAsia"/>
            <w:szCs w:val="21"/>
          </w:rPr>
          <w:t>岛弧</w:t>
        </w:r>
      </w:hyperlink>
      <w:r w:rsidRPr="00EC3A41">
        <w:rPr>
          <w:rFonts w:hint="eastAsia"/>
          <w:szCs w:val="21"/>
        </w:rPr>
        <w:t>与大洋分隔。如</w:t>
      </w:r>
      <w:hyperlink r:id="rId28" w:tgtFrame="_blank" w:history="1">
        <w:r w:rsidRPr="00EC3A41">
          <w:rPr>
            <w:rFonts w:hint="eastAsia"/>
            <w:szCs w:val="21"/>
          </w:rPr>
          <w:t>黄海</w:t>
        </w:r>
      </w:hyperlink>
      <w:r w:rsidRPr="00EC3A41">
        <w:rPr>
          <w:rFonts w:hint="eastAsia"/>
          <w:szCs w:val="21"/>
        </w:rPr>
        <w:t>、</w:t>
      </w:r>
      <w:hyperlink r:id="rId29" w:tgtFrame="_blank" w:history="1">
        <w:r w:rsidRPr="00EC3A41">
          <w:rPr>
            <w:rFonts w:hint="eastAsia"/>
            <w:szCs w:val="21"/>
          </w:rPr>
          <w:t>东海</w:t>
        </w:r>
      </w:hyperlink>
      <w:r w:rsidRPr="00EC3A41">
        <w:rPr>
          <w:rFonts w:hint="eastAsia"/>
          <w:szCs w:val="21"/>
        </w:rPr>
        <w:t>、</w:t>
      </w:r>
      <w:hyperlink r:id="rId30" w:tgtFrame="_blank" w:history="1">
        <w:r w:rsidRPr="00EC3A41">
          <w:rPr>
            <w:rFonts w:hint="eastAsia"/>
            <w:szCs w:val="21"/>
          </w:rPr>
          <w:t>南海</w:t>
        </w:r>
      </w:hyperlink>
      <w:r w:rsidRPr="00EC3A41">
        <w:rPr>
          <w:rFonts w:hint="eastAsia"/>
          <w:szCs w:val="21"/>
        </w:rPr>
        <w:t>、</w:t>
      </w:r>
      <w:hyperlink r:id="rId31" w:tgtFrame="_blank" w:history="1">
        <w:r w:rsidRPr="00EC3A41">
          <w:rPr>
            <w:rFonts w:hint="eastAsia"/>
            <w:szCs w:val="21"/>
          </w:rPr>
          <w:t>白令海</w:t>
        </w:r>
      </w:hyperlink>
      <w:r w:rsidRPr="00EC3A41">
        <w:rPr>
          <w:rFonts w:hint="eastAsia"/>
          <w:szCs w:val="21"/>
        </w:rPr>
        <w:t>、</w:t>
      </w:r>
      <w:hyperlink r:id="rId32" w:tgtFrame="_blank" w:history="1">
        <w:r w:rsidRPr="00EC3A41">
          <w:rPr>
            <w:rFonts w:hint="eastAsia"/>
            <w:szCs w:val="21"/>
          </w:rPr>
          <w:t>鄂霍次克海</w:t>
        </w:r>
      </w:hyperlink>
      <w:r w:rsidRPr="00EC3A41">
        <w:rPr>
          <w:rFonts w:hint="eastAsia"/>
          <w:szCs w:val="21"/>
        </w:rPr>
        <w:t>、</w:t>
      </w:r>
      <w:hyperlink r:id="rId33" w:tgtFrame="_blank" w:history="1">
        <w:r w:rsidRPr="00EC3A41">
          <w:rPr>
            <w:rFonts w:hint="eastAsia"/>
            <w:szCs w:val="21"/>
          </w:rPr>
          <w:t>日本海</w:t>
        </w:r>
      </w:hyperlink>
      <w:r w:rsidRPr="00EC3A41">
        <w:rPr>
          <w:rFonts w:hint="eastAsia"/>
          <w:szCs w:val="21"/>
        </w:rPr>
        <w:t>、</w:t>
      </w:r>
      <w:hyperlink r:id="rId34" w:tgtFrame="_blank" w:history="1">
        <w:r w:rsidRPr="00EC3A41">
          <w:rPr>
            <w:rFonts w:hint="eastAsia"/>
            <w:szCs w:val="21"/>
          </w:rPr>
          <w:t>加利福尼亚湾</w:t>
        </w:r>
      </w:hyperlink>
      <w:r w:rsidRPr="00EC3A41">
        <w:rPr>
          <w:rFonts w:hint="eastAsia"/>
          <w:szCs w:val="21"/>
        </w:rPr>
        <w:t>、</w:t>
      </w:r>
      <w:hyperlink r:id="rId35" w:tgtFrame="_blank" w:history="1">
        <w:r w:rsidRPr="00EC3A41">
          <w:rPr>
            <w:rFonts w:hint="eastAsia"/>
            <w:szCs w:val="21"/>
          </w:rPr>
          <w:t>北海</w:t>
        </w:r>
      </w:hyperlink>
      <w:r w:rsidRPr="00EC3A41">
        <w:rPr>
          <w:rFonts w:hint="eastAsia"/>
          <w:szCs w:val="21"/>
        </w:rPr>
        <w:t>、</w:t>
      </w:r>
      <w:hyperlink r:id="rId36" w:tgtFrame="_blank" w:history="1">
        <w:r w:rsidRPr="00EC3A41">
          <w:rPr>
            <w:rFonts w:hint="eastAsia"/>
            <w:szCs w:val="21"/>
          </w:rPr>
          <w:t>阿拉伯海</w:t>
        </w:r>
      </w:hyperlink>
      <w:r w:rsidRPr="00EC3A41">
        <w:rPr>
          <w:rFonts w:hint="eastAsia"/>
          <w:szCs w:val="21"/>
        </w:rPr>
        <w:t>等。</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南极大陆是世界上最大的冰山源地</w:t>
      </w:r>
      <w:r w:rsidRPr="00EC3A41">
        <w:rPr>
          <w:szCs w:val="21"/>
        </w:rPr>
        <w:t xml:space="preserve">, </w:t>
      </w:r>
      <w:r w:rsidRPr="00EC3A41">
        <w:rPr>
          <w:rFonts w:hint="eastAsia"/>
          <w:szCs w:val="21"/>
        </w:rPr>
        <w:t>在南极大陆周围洋面上经常有数十万座冰山在游动，冰山在南纬</w:t>
      </w:r>
      <w:r w:rsidRPr="00EC3A41">
        <w:rPr>
          <w:szCs w:val="21"/>
        </w:rPr>
        <w:t>55</w:t>
      </w:r>
      <w:r w:rsidRPr="00EC3A41">
        <w:rPr>
          <w:rFonts w:hAnsi="Symbol" w:hint="eastAsia"/>
        </w:rPr>
        <w:sym w:font="Symbol" w:char="F0B0"/>
      </w:r>
      <w:r w:rsidRPr="00EC3A41">
        <w:rPr>
          <w:rFonts w:hint="eastAsia"/>
          <w:szCs w:val="21"/>
        </w:rPr>
        <w:t>以南到处都可遇到。</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我国近海的浪主要受季风制约，冬季偏北风影响下，成山头附近海域因岬角效应和海岸效应影响风力偏大，大浪生成频率较高。</w:t>
      </w:r>
    </w:p>
    <w:p w:rsidR="00E06E50" w:rsidRPr="00EC3A41" w:rsidRDefault="00E06E50" w:rsidP="00EC3A41">
      <w:pPr>
        <w:pStyle w:val="a"/>
        <w:ind w:left="0" w:firstLine="31680"/>
        <w:contextualSpacing/>
        <w:rPr>
          <w:szCs w:val="21"/>
        </w:rPr>
      </w:pPr>
      <w:r w:rsidRPr="00EC3A41">
        <w:rPr>
          <w:rFonts w:hint="eastAsia"/>
          <w:bCs/>
          <w:szCs w:val="21"/>
        </w:rPr>
        <w:t>知识点：地中海被罗马人称为</w:t>
      </w:r>
      <w:r w:rsidRPr="00EC3A41">
        <w:rPr>
          <w:rFonts w:hint="eastAsia"/>
          <w:szCs w:val="21"/>
        </w:rPr>
        <w:t>“地球中央的海”。</w:t>
      </w:r>
    </w:p>
    <w:p w:rsidR="00E06E50" w:rsidRPr="00EC3A41" w:rsidRDefault="00E06E50" w:rsidP="00EC3A41">
      <w:pPr>
        <w:pStyle w:val="a"/>
        <w:ind w:left="0" w:firstLine="31680"/>
        <w:contextualSpacing/>
        <w:rPr>
          <w:bCs/>
          <w:szCs w:val="21"/>
        </w:rPr>
      </w:pPr>
      <w:r w:rsidRPr="00EC3A41">
        <w:rPr>
          <w:rFonts w:hint="eastAsia"/>
          <w:bCs/>
          <w:szCs w:val="21"/>
        </w:rPr>
        <w:t>知识点：根据考古推测，地球上的水最早出现在</w:t>
      </w:r>
      <w:r w:rsidRPr="00EC3A41">
        <w:rPr>
          <w:bCs/>
          <w:szCs w:val="21"/>
        </w:rPr>
        <w:t>44</w:t>
      </w:r>
      <w:r w:rsidRPr="00EC3A41">
        <w:rPr>
          <w:rFonts w:hint="eastAsia"/>
          <w:bCs/>
          <w:szCs w:val="21"/>
        </w:rPr>
        <w:t>亿年前。</w:t>
      </w:r>
    </w:p>
    <w:p w:rsidR="00E06E50" w:rsidRPr="00EC3A41" w:rsidRDefault="00E06E50" w:rsidP="00EC3A41">
      <w:pPr>
        <w:pStyle w:val="a"/>
        <w:ind w:left="0" w:firstLine="31680"/>
        <w:contextualSpacing/>
        <w:rPr>
          <w:bCs/>
          <w:szCs w:val="21"/>
        </w:rPr>
      </w:pPr>
      <w:r w:rsidRPr="00EC3A41">
        <w:rPr>
          <w:rFonts w:hint="eastAsia"/>
          <w:bCs/>
          <w:szCs w:val="21"/>
        </w:rPr>
        <w:t>知识点：我国海洋面积中面积排第四位的岛屿是舟山岛。</w:t>
      </w:r>
    </w:p>
    <w:p w:rsidR="00E06E50" w:rsidRPr="00EC3A41" w:rsidRDefault="00E06E50" w:rsidP="00EC3A41">
      <w:pPr>
        <w:pStyle w:val="a"/>
        <w:ind w:left="0" w:firstLine="31680"/>
        <w:contextualSpacing/>
        <w:rPr>
          <w:szCs w:val="21"/>
        </w:rPr>
      </w:pPr>
      <w:r w:rsidRPr="00EC3A41">
        <w:rPr>
          <w:rFonts w:hint="eastAsia"/>
          <w:bCs/>
          <w:szCs w:val="21"/>
        </w:rPr>
        <w:t>知识点：世界上面积第三大的海是南海。</w:t>
      </w:r>
    </w:p>
    <w:p w:rsidR="00E06E50" w:rsidRPr="00EC3A41" w:rsidRDefault="00E06E50" w:rsidP="00EC3A41">
      <w:pPr>
        <w:pStyle w:val="a"/>
        <w:ind w:left="0" w:firstLine="31680"/>
        <w:contextualSpacing/>
        <w:rPr>
          <w:szCs w:val="21"/>
        </w:rPr>
      </w:pPr>
      <w:r w:rsidRPr="00EC3A41">
        <w:rPr>
          <w:rFonts w:hint="eastAsia"/>
          <w:bCs/>
          <w:szCs w:val="21"/>
        </w:rPr>
        <w:t>知识点：烟台位于黄海海滨。</w:t>
      </w:r>
    </w:p>
    <w:p w:rsidR="00E06E50" w:rsidRPr="00EC3A41" w:rsidRDefault="00E06E50" w:rsidP="00EC3A41">
      <w:pPr>
        <w:pStyle w:val="a"/>
        <w:ind w:left="0" w:firstLine="31680"/>
        <w:contextualSpacing/>
        <w:rPr>
          <w:szCs w:val="21"/>
        </w:rPr>
      </w:pPr>
      <w:r w:rsidRPr="00EC3A41">
        <w:rPr>
          <w:rFonts w:hint="eastAsia"/>
          <w:bCs/>
          <w:szCs w:val="21"/>
        </w:rPr>
        <w:t>知识点：基于板块构造学说，最为古老的大洋是太平洋。</w:t>
      </w:r>
    </w:p>
    <w:p w:rsidR="00E06E50" w:rsidRPr="00EC3A41" w:rsidRDefault="00E06E50" w:rsidP="00EC3A41">
      <w:pPr>
        <w:pStyle w:val="a"/>
        <w:ind w:left="0" w:firstLine="31680"/>
        <w:contextualSpacing/>
        <w:rPr>
          <w:szCs w:val="21"/>
        </w:rPr>
      </w:pPr>
      <w:r w:rsidRPr="00EC3A41">
        <w:rPr>
          <w:rFonts w:hint="eastAsia"/>
          <w:bCs/>
          <w:szCs w:val="21"/>
        </w:rPr>
        <w:t>知识点：奠定了海岸地貌基础的是构造运动。</w:t>
      </w:r>
    </w:p>
    <w:p w:rsidR="00E06E50" w:rsidRPr="00EC3A41" w:rsidRDefault="00E06E50" w:rsidP="00EC3A41">
      <w:pPr>
        <w:pStyle w:val="a"/>
        <w:ind w:left="0" w:firstLine="31680"/>
        <w:contextualSpacing/>
        <w:rPr>
          <w:szCs w:val="21"/>
        </w:rPr>
      </w:pPr>
      <w:r w:rsidRPr="00EC3A41">
        <w:rPr>
          <w:rFonts w:hint="eastAsia"/>
          <w:bCs/>
          <w:szCs w:val="21"/>
        </w:rPr>
        <w:t>知识点：世界上地势最高的岛屿是新几内亚岛。</w:t>
      </w:r>
    </w:p>
    <w:p w:rsidR="00E06E50" w:rsidRPr="00EC3A41" w:rsidRDefault="00E06E50" w:rsidP="00EC3A41">
      <w:pPr>
        <w:pStyle w:val="a"/>
        <w:ind w:left="0" w:firstLine="31680"/>
        <w:contextualSpacing/>
        <w:rPr>
          <w:szCs w:val="21"/>
        </w:rPr>
      </w:pPr>
      <w:r w:rsidRPr="00EC3A41">
        <w:rPr>
          <w:rFonts w:hint="eastAsia"/>
          <w:bCs/>
          <w:szCs w:val="21"/>
        </w:rPr>
        <w:t>知识点：八重山群岛不属于</w:t>
      </w:r>
      <w:r w:rsidRPr="00EC3A41">
        <w:rPr>
          <w:rFonts w:hint="eastAsia"/>
          <w:szCs w:val="21"/>
        </w:rPr>
        <w:t>我国台湾地区附属岛屿。</w:t>
      </w:r>
    </w:p>
    <w:p w:rsidR="00E06E50" w:rsidRPr="00EC3A41" w:rsidRDefault="00E06E50" w:rsidP="00EC3A41">
      <w:pPr>
        <w:pStyle w:val="a"/>
        <w:ind w:left="0" w:firstLine="31680"/>
        <w:contextualSpacing/>
        <w:rPr>
          <w:szCs w:val="21"/>
        </w:rPr>
      </w:pPr>
      <w:r w:rsidRPr="00EC3A41">
        <w:rPr>
          <w:rFonts w:hint="eastAsia"/>
          <w:bCs/>
          <w:szCs w:val="21"/>
        </w:rPr>
        <w:t>知识点：永乐群岛不属于南沙群岛。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大同江、汉江和淮河最终都流入黄海。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根据地球的层圈构造，地球包括外部层圈（大气圈、水圈及生物圈）和固体地球两部分，固体地球内部也是分层的，是由地壳、地幔和地核组成。</w:t>
      </w:r>
    </w:p>
    <w:p w:rsidR="00E06E50" w:rsidRPr="00EC3A41" w:rsidRDefault="00E06E50" w:rsidP="00EC3A41">
      <w:pPr>
        <w:pStyle w:val="a"/>
        <w:ind w:left="0" w:firstLine="31680"/>
        <w:contextualSpacing/>
        <w:rPr>
          <w:szCs w:val="21"/>
        </w:rPr>
      </w:pPr>
      <w:r w:rsidRPr="00EC3A41">
        <w:rPr>
          <w:rFonts w:hint="eastAsia"/>
          <w:bCs/>
          <w:szCs w:val="21"/>
        </w:rPr>
        <w:t>知识点：海底有高山、海底有平原、海底有深谷。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组成海洋地壳的岩石主要是玄武岩，厚约</w:t>
      </w:r>
      <w:r w:rsidRPr="00EC3A41">
        <w:rPr>
          <w:szCs w:val="21"/>
        </w:rPr>
        <w:t>5000</w:t>
      </w:r>
      <w:r w:rsidRPr="00EC3A41">
        <w:rPr>
          <w:rFonts w:hint="eastAsia"/>
          <w:szCs w:val="21"/>
        </w:rPr>
        <w:t>米，而组成大陆地壳的岩石主要是花岗岩</w:t>
      </w:r>
      <w:r w:rsidRPr="00EC3A41">
        <w:rPr>
          <w:szCs w:val="21"/>
        </w:rPr>
        <w:t>_</w:t>
      </w:r>
      <w:r w:rsidRPr="00EC3A41">
        <w:rPr>
          <w:rFonts w:hint="eastAsia"/>
          <w:szCs w:val="21"/>
        </w:rPr>
        <w:t>，平均厚度</w:t>
      </w:r>
      <w:r w:rsidRPr="00EC3A41">
        <w:rPr>
          <w:szCs w:val="21"/>
        </w:rPr>
        <w:t>33</w:t>
      </w:r>
      <w:r w:rsidRPr="00EC3A41">
        <w:rPr>
          <w:rFonts w:hint="eastAsia"/>
          <w:szCs w:val="21"/>
        </w:rPr>
        <w:t>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隆起于洋底中部，并贯穿整个世界大洋，为地球上最长、最宽的环球性洋中山系，称为洋中脊。</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海岸带自陆向海可分为海岸、潮间带和水下岸坡三部分。</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对于海底下部含油气地层的勘探可用地震法来进行。</w:t>
      </w:r>
    </w:p>
    <w:p w:rsidR="00E06E50" w:rsidRPr="00EC3A41" w:rsidRDefault="00E06E50" w:rsidP="00EC3A41">
      <w:pPr>
        <w:pStyle w:val="a"/>
        <w:ind w:left="0" w:firstLine="31680"/>
        <w:contextualSpacing/>
        <w:rPr>
          <w:bCs/>
          <w:szCs w:val="21"/>
        </w:rPr>
      </w:pPr>
      <w:r w:rsidRPr="00EC3A41">
        <w:rPr>
          <w:rFonts w:hint="eastAsia"/>
          <w:bCs/>
          <w:szCs w:val="21"/>
        </w:rPr>
        <w:t>知识点：世界上最大、最深、边缘海和岛屿最多的一个大洋是太平洋。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我国岛屿最多的群岛是舟山群岛。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跨经度最广的大洋是北冰洋。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中国的大陆架很宽广，包括</w:t>
      </w:r>
      <w:r w:rsidRPr="00EC3A41">
        <w:rPr>
          <w:rFonts w:hAnsi="宋体" w:cs="宋体" w:hint="eastAsia"/>
          <w:szCs w:val="21"/>
        </w:rPr>
        <w:t>渤海、黄海的全部、东海的</w:t>
      </w:r>
      <w:r w:rsidRPr="00EC3A41">
        <w:rPr>
          <w:szCs w:val="21"/>
        </w:rPr>
        <w:t>2/3</w:t>
      </w:r>
      <w:r w:rsidRPr="00EC3A41">
        <w:rPr>
          <w:rFonts w:hAnsi="宋体" w:cs="宋体" w:hint="eastAsia"/>
          <w:szCs w:val="21"/>
        </w:rPr>
        <w:t>及南海的大部分。</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通常所说的“千岛之国”是位于东南亚的印度尼西亚，它也被认为是世界上岛屿最多的国家。</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海岸线最曲折的大洲是欧洲。</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太平洋西部海域有世界最大的珊瑚礁群，属于生物海岸。</w:t>
      </w:r>
    </w:p>
    <w:p w:rsidR="00E06E50" w:rsidRPr="00EC3A41" w:rsidRDefault="00E06E50" w:rsidP="00EC3A41">
      <w:pPr>
        <w:pStyle w:val="a"/>
        <w:ind w:left="0" w:firstLine="31680"/>
        <w:contextualSpacing/>
        <w:rPr>
          <w:rFonts w:hAnsi="宋体"/>
          <w:szCs w:val="21"/>
        </w:rPr>
      </w:pPr>
      <w:r w:rsidRPr="00EC3A41">
        <w:rPr>
          <w:rFonts w:hint="eastAsia"/>
          <w:bCs/>
          <w:szCs w:val="21"/>
        </w:rPr>
        <w:t>知识点：红海</w:t>
      </w:r>
      <w:r w:rsidRPr="00EC3A41">
        <w:rPr>
          <w:rFonts w:hint="eastAsia"/>
          <w:szCs w:val="21"/>
        </w:rPr>
        <w:t>海水多呈蓝绿色，局部地区因红色海藻生长茂盛而呈红棕色，红海一称即源于此；红海是世界上海水最热的海也是世界上最咸的海；红海</w:t>
      </w:r>
      <w:r w:rsidRPr="00EC3A41">
        <w:rPr>
          <w:rFonts w:hAnsi="宋体" w:cs="宋体" w:hint="eastAsia"/>
          <w:szCs w:val="21"/>
        </w:rPr>
        <w:t>长约</w:t>
      </w:r>
      <w:r w:rsidRPr="00EC3A41">
        <w:rPr>
          <w:szCs w:val="21"/>
        </w:rPr>
        <w:t>2250</w:t>
      </w:r>
      <w:r w:rsidRPr="00EC3A41">
        <w:rPr>
          <w:rFonts w:hAnsi="宋体" w:cs="宋体" w:hint="eastAsia"/>
          <w:szCs w:val="21"/>
        </w:rPr>
        <w:t>千米，最宽</w:t>
      </w:r>
      <w:r w:rsidRPr="00EC3A41">
        <w:rPr>
          <w:szCs w:val="21"/>
        </w:rPr>
        <w:t>355</w:t>
      </w:r>
      <w:r w:rsidRPr="00EC3A41">
        <w:rPr>
          <w:rFonts w:hAnsi="宋体" w:cs="宋体" w:hint="eastAsia"/>
          <w:szCs w:val="21"/>
        </w:rPr>
        <w:t>千米，均深</w:t>
      </w:r>
      <w:r w:rsidRPr="00EC3A41">
        <w:rPr>
          <w:szCs w:val="21"/>
        </w:rPr>
        <w:t>490</w:t>
      </w:r>
      <w:r w:rsidRPr="00EC3A41">
        <w:rPr>
          <w:rFonts w:hAnsi="宋体" w:cs="宋体" w:hint="eastAsia"/>
          <w:szCs w:val="21"/>
        </w:rPr>
        <w:t>米，最深</w:t>
      </w:r>
      <w:r w:rsidRPr="00EC3A41">
        <w:rPr>
          <w:szCs w:val="21"/>
        </w:rPr>
        <w:t>2211</w:t>
      </w:r>
      <w:r w:rsidRPr="00EC3A41">
        <w:rPr>
          <w:rFonts w:hAnsi="宋体" w:cs="宋体" w:hint="eastAsia"/>
          <w:szCs w:val="21"/>
        </w:rPr>
        <w:t>米，面积</w:t>
      </w:r>
      <w:r w:rsidRPr="00EC3A41">
        <w:rPr>
          <w:szCs w:val="21"/>
        </w:rPr>
        <w:t>438,000</w:t>
      </w:r>
      <w:r w:rsidRPr="00EC3A41">
        <w:rPr>
          <w:rFonts w:hAnsi="宋体" w:cs="宋体" w:hint="eastAsia"/>
          <w:szCs w:val="21"/>
        </w:rPr>
        <w:t>平方千米。</w:t>
      </w:r>
    </w:p>
    <w:p w:rsidR="00E06E50" w:rsidRPr="00EC3A41" w:rsidRDefault="00E06E50" w:rsidP="00EC3A41">
      <w:pPr>
        <w:pStyle w:val="a"/>
        <w:ind w:left="0" w:firstLine="31680"/>
        <w:contextualSpacing/>
        <w:rPr>
          <w:rFonts w:hAnsi="宋体"/>
          <w:szCs w:val="21"/>
        </w:rPr>
      </w:pPr>
      <w:r w:rsidRPr="00EC3A41">
        <w:rPr>
          <w:rFonts w:hint="eastAsia"/>
          <w:bCs/>
          <w:szCs w:val="21"/>
        </w:rPr>
        <w:t>知识点：白海</w:t>
      </w:r>
      <w:r w:rsidRPr="00EC3A41">
        <w:rPr>
          <w:rFonts w:hint="eastAsia"/>
          <w:szCs w:val="21"/>
        </w:rPr>
        <w:t>长年被雪白的冰层覆盖，加上有机物含量少，海水也呈现白色，故而得名。注入河流有奥涅加河、北德维纳河、梅津河等。是北冰洋的巴伦支（</w:t>
      </w:r>
      <w:r w:rsidRPr="00EC3A41">
        <w:rPr>
          <w:szCs w:val="21"/>
        </w:rPr>
        <w:t>BarentsSea</w:t>
      </w:r>
      <w:r w:rsidRPr="00EC3A41">
        <w:rPr>
          <w:rFonts w:hint="eastAsia"/>
          <w:szCs w:val="21"/>
        </w:rPr>
        <w:t>）伸入欧洲的俄罗斯部分几乎被陆地围住的水域，深入俄罗斯西北部内陆。</w:t>
      </w:r>
    </w:p>
    <w:p w:rsidR="00E06E50" w:rsidRPr="00EC3A41" w:rsidRDefault="00E06E50" w:rsidP="00EC3A41">
      <w:pPr>
        <w:pStyle w:val="a"/>
        <w:ind w:left="0" w:firstLine="31680"/>
        <w:contextualSpacing/>
        <w:rPr>
          <w:szCs w:val="21"/>
        </w:rPr>
      </w:pPr>
      <w:r w:rsidRPr="00EC3A41">
        <w:rPr>
          <w:rFonts w:hint="eastAsia"/>
          <w:szCs w:val="21"/>
        </w:rPr>
        <w:t>知识点：海洋底部最深的地方是海沟。</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红树林海岸通常发育在热带亚热带。</w:t>
      </w:r>
    </w:p>
    <w:p w:rsidR="00E06E50" w:rsidRPr="00EC3A41" w:rsidRDefault="00E06E50" w:rsidP="00EC3A41">
      <w:pPr>
        <w:pStyle w:val="a"/>
        <w:ind w:left="0" w:firstLine="31680"/>
        <w:contextualSpacing/>
        <w:rPr>
          <w:szCs w:val="21"/>
        </w:rPr>
      </w:pPr>
      <w:r w:rsidRPr="00EC3A41">
        <w:rPr>
          <w:rFonts w:hint="eastAsia"/>
          <w:szCs w:val="21"/>
        </w:rPr>
        <w:t>知识点：大陆架的水深一般不超过</w:t>
      </w:r>
      <w:r w:rsidRPr="00EC3A41">
        <w:rPr>
          <w:szCs w:val="21"/>
        </w:rPr>
        <w:t>200m</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我国东部临海中全部为大陆架的是</w:t>
      </w:r>
      <w:r w:rsidRPr="00EC3A41">
        <w:rPr>
          <w:rFonts w:hAnsi="宋体" w:cs="宋体" w:hint="eastAsia"/>
          <w:szCs w:val="21"/>
        </w:rPr>
        <w:t>渤海和黄海</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印度洋被称为“热带海洋”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从太空看，我们的地球更像是一颗“水球”，海陆面积大约是</w:t>
      </w:r>
      <w:r w:rsidRPr="00EC3A41">
        <w:rPr>
          <w:szCs w:val="21"/>
        </w:rPr>
        <w:t>7</w:t>
      </w:r>
      <w:r w:rsidRPr="00EC3A41">
        <w:rPr>
          <w:rFonts w:ascii="Arial" w:hAnsi="Arial" w:cs="Arial"/>
          <w:szCs w:val="21"/>
        </w:rPr>
        <w:t>꞉</w:t>
      </w:r>
      <w:r w:rsidRPr="00EC3A41">
        <w:rPr>
          <w:szCs w:val="21"/>
        </w:rPr>
        <w:t xml:space="preserve">3 </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szCs w:val="21"/>
        </w:rPr>
        <w:t>知识点：海底深源气或天然气水合物分解释放的甲烷等烃类气体穿过底层，以渗漏或喷溢方式进入水体的现象称为冷泉，冷泉之所以带有“冷”字，并非寒冷异常，而是相对热液喷口而言，喷口温度和底层海水温度差不多，或者较其略低。</w:t>
      </w:r>
    </w:p>
    <w:p w:rsidR="00E06E50" w:rsidRPr="00EC3A41" w:rsidRDefault="00E06E50" w:rsidP="00EC3A41">
      <w:pPr>
        <w:pStyle w:val="a"/>
        <w:ind w:left="0" w:firstLine="31680"/>
        <w:contextualSpacing/>
        <w:rPr>
          <w:szCs w:val="21"/>
        </w:rPr>
      </w:pPr>
      <w:r w:rsidRPr="00EC3A41">
        <w:rPr>
          <w:rFonts w:hint="eastAsia"/>
          <w:szCs w:val="21"/>
        </w:rPr>
        <w:t>知识点：海底深源气或天然气水合物分解释放的甲烷等烃类气体穿过底层，以渗漏或喷溢方式进入水体的现象称为冷泉，冷泉之所以带有“冷”字，并非寒冷异常，而是相对热液喷口而言，喷口温度和底层海水温度差不多，或者较其略低。</w:t>
      </w:r>
    </w:p>
    <w:p w:rsidR="00E06E50" w:rsidRPr="00EC3A41" w:rsidRDefault="00E06E50" w:rsidP="00EC3A41">
      <w:pPr>
        <w:pStyle w:val="a"/>
        <w:ind w:left="0" w:firstLine="31680"/>
        <w:contextualSpacing/>
        <w:rPr>
          <w:szCs w:val="21"/>
        </w:rPr>
      </w:pPr>
      <w:r w:rsidRPr="00EC3A41">
        <w:rPr>
          <w:rFonts w:hint="eastAsia"/>
          <w:szCs w:val="21"/>
        </w:rPr>
        <w:t>知识点：美国“信天翁”号在大洋中脊的一些裂隙中发现了多金属软泥。这种现象立即引起了科学家们的关注，这些从洋脊裂谷中流出来的物质，正是被人们称之为“未来战略性金属”的海底热液矿床，也叫多金属软泥。经过科学家们的研究，热液矿床主要形成在洋中脊的裂谷中。因为这里地壳较薄，熔融的岩浆从地球内部不断涌出，形成新的海洋地壳。这种地球内部来的物质，既含有多种金属，又有很高的温度。当它们接近海底表层时，海水通过若干细小的裂隙向下渗透，与地球内部来的高温物质接触后，发生化学反应，使其中的金属析出来，形成富含金属的热水溶液。这些热液在洋底孔隙较大的地方以很高的速度喷出来，形成了一座座富含金属的烟筒状堆积物。它们的体积差别很大，有的高几十米，底宽数百米，小的则仅有</w:t>
      </w:r>
      <w:r w:rsidRPr="00EC3A41">
        <w:rPr>
          <w:szCs w:val="21"/>
        </w:rPr>
        <w:t>1</w:t>
      </w:r>
      <w:r w:rsidRPr="00EC3A41">
        <w:rPr>
          <w:rFonts w:hint="eastAsia"/>
          <w:szCs w:val="21"/>
        </w:rPr>
        <w:t>～</w:t>
      </w:r>
      <w:r w:rsidRPr="00EC3A41">
        <w:rPr>
          <w:szCs w:val="21"/>
        </w:rPr>
        <w:t>4</w:t>
      </w:r>
      <w:r w:rsidRPr="00EC3A41">
        <w:rPr>
          <w:rFonts w:hint="eastAsia"/>
          <w:szCs w:val="21"/>
        </w:rPr>
        <w:t>米，底面宽</w:t>
      </w:r>
      <w:r w:rsidRPr="00EC3A41">
        <w:rPr>
          <w:szCs w:val="21"/>
        </w:rPr>
        <w:t>5</w:t>
      </w:r>
      <w:r w:rsidRPr="00EC3A41">
        <w:rPr>
          <w:rFonts w:hint="eastAsia"/>
          <w:szCs w:val="21"/>
        </w:rPr>
        <w:t>～</w:t>
      </w:r>
      <w:r w:rsidRPr="00EC3A41">
        <w:rPr>
          <w:szCs w:val="21"/>
        </w:rPr>
        <w:t>15</w:t>
      </w:r>
      <w:r w:rsidRPr="00EC3A41">
        <w:rPr>
          <w:rFonts w:hint="eastAsia"/>
          <w:szCs w:val="21"/>
        </w:rPr>
        <w:t>米。喷出的高温热液与冷海水接触后温度降低，其中被溶解的金属沉淀在海底堆积成矿。这种热液矿床富含铁、锰、铅、锌、金、银等多种金属。金属以硫化物和碳酸盐的形式存在。把这种软泥似的热液矿床提炼后就可以获得所需的金属了。</w:t>
      </w:r>
    </w:p>
    <w:p w:rsidR="00E06E50" w:rsidRPr="00EC3A41" w:rsidRDefault="00E06E50" w:rsidP="00EC3A41">
      <w:pPr>
        <w:pStyle w:val="a"/>
        <w:ind w:left="0" w:firstLine="31680"/>
        <w:contextualSpacing/>
        <w:rPr>
          <w:szCs w:val="21"/>
        </w:rPr>
      </w:pPr>
      <w:r w:rsidRPr="00EC3A41">
        <w:rPr>
          <w:rFonts w:hint="eastAsia"/>
          <w:szCs w:val="21"/>
        </w:rPr>
        <w:t>知识点：布干维尔岛</w:t>
      </w:r>
      <w:r w:rsidRPr="00EC3A41">
        <w:rPr>
          <w:szCs w:val="21"/>
        </w:rPr>
        <w:t xml:space="preserve"> (Bougainville Island) </w:t>
      </w:r>
      <w:r w:rsidRPr="00EC3A41">
        <w:rPr>
          <w:rFonts w:hint="eastAsia"/>
          <w:szCs w:val="21"/>
        </w:rPr>
        <w:t>西南太平洋上所罗门群岛中的最大岛。</w:t>
      </w:r>
      <w:r w:rsidRPr="00EC3A41">
        <w:rPr>
          <w:szCs w:val="21"/>
        </w:rPr>
        <w:t>60</w:t>
      </w:r>
      <w:r w:rsidRPr="00EC3A41">
        <w:rPr>
          <w:rFonts w:hint="eastAsia"/>
          <w:szCs w:val="21"/>
        </w:rPr>
        <w:t>年代发现丰富的铜矿资源，蕴藏量估计</w:t>
      </w:r>
      <w:r w:rsidRPr="00EC3A41">
        <w:rPr>
          <w:szCs w:val="21"/>
        </w:rPr>
        <w:t xml:space="preserve">8 </w:t>
      </w:r>
      <w:r w:rsidRPr="00EC3A41">
        <w:rPr>
          <w:rFonts w:hint="eastAsia"/>
          <w:szCs w:val="21"/>
        </w:rPr>
        <w:t>亿吨以上。在以新兴矿业城镇潘古纳为中心的铜矿产区，有外资经营开采的露天采矿场。自</w:t>
      </w:r>
      <w:r w:rsidRPr="00EC3A41">
        <w:rPr>
          <w:szCs w:val="21"/>
        </w:rPr>
        <w:t>1972</w:t>
      </w:r>
      <w:r w:rsidRPr="00EC3A41">
        <w:rPr>
          <w:rFonts w:hint="eastAsia"/>
          <w:szCs w:val="21"/>
        </w:rPr>
        <w:t>年投产以后，所产矿石经精选后由管道送往东岸港口输出，成为巴布亚新几内亚首要出口商品，一般占全国出口总值的</w:t>
      </w:r>
      <w:r w:rsidRPr="00EC3A41">
        <w:rPr>
          <w:szCs w:val="21"/>
        </w:rPr>
        <w:t>40%</w:t>
      </w:r>
      <w:r w:rsidRPr="00EC3A41">
        <w:rPr>
          <w:rFonts w:hint="eastAsia"/>
          <w:szCs w:val="21"/>
        </w:rPr>
        <w:t>以上。是著名的“铜岛”，世界四大露天铜矿之一。</w:t>
      </w:r>
    </w:p>
    <w:p w:rsidR="00E06E50" w:rsidRPr="00EC3A41" w:rsidRDefault="00E06E50" w:rsidP="00EC3A41">
      <w:pPr>
        <w:pStyle w:val="a"/>
        <w:ind w:left="0" w:firstLine="31680"/>
        <w:contextualSpacing/>
        <w:rPr>
          <w:szCs w:val="21"/>
        </w:rPr>
      </w:pPr>
      <w:r w:rsidRPr="00EC3A41">
        <w:rPr>
          <w:rFonts w:hint="eastAsia"/>
          <w:szCs w:val="21"/>
        </w:rPr>
        <w:t>知识点：南太平洋上的新喀里多尼亚岛素有“镍岛”之称，镍矿储量居世界第一位，约占世界储量的</w:t>
      </w:r>
      <w:r w:rsidRPr="00EC3A41">
        <w:rPr>
          <w:szCs w:val="21"/>
        </w:rPr>
        <w:t>25%</w:t>
      </w:r>
      <w:r w:rsidRPr="00EC3A41">
        <w:rPr>
          <w:rFonts w:hint="eastAsia"/>
          <w:szCs w:val="21"/>
        </w:rPr>
        <w:t>，同时是世界上最大的铁镍生产国。</w:t>
      </w:r>
    </w:p>
    <w:p w:rsidR="00E06E50" w:rsidRPr="00EC3A41" w:rsidRDefault="00E06E50" w:rsidP="00EC3A41">
      <w:pPr>
        <w:pStyle w:val="a"/>
        <w:ind w:left="0" w:firstLine="31680"/>
        <w:contextualSpacing/>
        <w:rPr>
          <w:szCs w:val="21"/>
        </w:rPr>
      </w:pPr>
      <w:r w:rsidRPr="00EC3A41">
        <w:rPr>
          <w:rFonts w:hint="eastAsia"/>
          <w:szCs w:val="21"/>
        </w:rPr>
        <w:t>知识点：自从</w:t>
      </w:r>
      <w:r w:rsidRPr="00EC3A41">
        <w:rPr>
          <w:szCs w:val="21"/>
        </w:rPr>
        <w:t>1710</w:t>
      </w:r>
      <w:r w:rsidRPr="00EC3A41">
        <w:rPr>
          <w:rFonts w:hint="eastAsia"/>
          <w:szCs w:val="21"/>
        </w:rPr>
        <w:t>年以来，邦加岛屿一向是世界上首要的锡产地，锡产量占印尼全国总产量一半以上，是世界著名的“锡岛‘。</w:t>
      </w:r>
    </w:p>
    <w:p w:rsidR="00E06E50" w:rsidRPr="00EC3A41" w:rsidRDefault="00E06E50" w:rsidP="00EC3A41">
      <w:pPr>
        <w:pStyle w:val="a"/>
        <w:ind w:left="0" w:firstLine="31680"/>
        <w:contextualSpacing/>
        <w:rPr>
          <w:szCs w:val="21"/>
        </w:rPr>
      </w:pPr>
      <w:r w:rsidRPr="00EC3A41">
        <w:rPr>
          <w:rFonts w:hint="eastAsia"/>
          <w:szCs w:val="21"/>
        </w:rPr>
        <w:t>知识点：海地天然气水合物分解释放的甲烷进入水体的过程中，会形成一系列特殊的地貌标志，可以通过侧扫声呐等手段识别。例如当气体从海底渗漏时，会形成类似于陨石坑的麻坑地形，气泡羽状流从中喷溢而出；如果喷溢出的气体通量较大，会裹挟沉积物一同喷出，类似于火山喷发，故又称为泥火山；渗漏出的甲烷会在甲烷氧化菌和硫酸盐还原菌作用下发生一系列化学反应，形成冷泉特有的自生碳酸盐岩结壳。</w:t>
      </w:r>
    </w:p>
    <w:p w:rsidR="00E06E50" w:rsidRPr="00EC3A41" w:rsidRDefault="00E06E50" w:rsidP="00EC3A41">
      <w:pPr>
        <w:pStyle w:val="a"/>
        <w:ind w:left="0" w:firstLine="31680"/>
        <w:contextualSpacing/>
        <w:rPr>
          <w:szCs w:val="21"/>
        </w:rPr>
      </w:pPr>
      <w:r w:rsidRPr="00EC3A41">
        <w:rPr>
          <w:rFonts w:hint="eastAsia"/>
          <w:szCs w:val="21"/>
        </w:rPr>
        <w:t>知识点：碳酸盐岩储层是油气资源最重要的储集空间，全世界约</w:t>
      </w:r>
      <w:r w:rsidRPr="00EC3A41">
        <w:rPr>
          <w:szCs w:val="21"/>
        </w:rPr>
        <w:t>1/2</w:t>
      </w:r>
      <w:r w:rsidRPr="00EC3A41">
        <w:rPr>
          <w:rFonts w:hint="eastAsia"/>
          <w:szCs w:val="21"/>
        </w:rPr>
        <w:t>的石油和天然气储存在碳酸盐岩中，世界上确认的</w:t>
      </w:r>
      <w:r w:rsidRPr="00EC3A41">
        <w:rPr>
          <w:szCs w:val="21"/>
        </w:rPr>
        <w:t>7</w:t>
      </w:r>
      <w:r w:rsidRPr="00EC3A41">
        <w:rPr>
          <w:rFonts w:hint="eastAsia"/>
          <w:szCs w:val="21"/>
        </w:rPr>
        <w:t>口日产超过万吨的油井都是碳酸盐岩储层。</w:t>
      </w:r>
    </w:p>
    <w:p w:rsidR="00E06E50" w:rsidRPr="00EC3A41" w:rsidRDefault="00E06E50" w:rsidP="00EC3A41">
      <w:pPr>
        <w:pStyle w:val="a"/>
        <w:ind w:left="0" w:firstLine="31680"/>
        <w:contextualSpacing/>
        <w:rPr>
          <w:szCs w:val="21"/>
        </w:rPr>
      </w:pPr>
      <w:r w:rsidRPr="00EC3A41">
        <w:rPr>
          <w:rFonts w:hint="eastAsia"/>
          <w:szCs w:val="21"/>
        </w:rPr>
        <w:t>知识点：实验室中人工合成的天然气水合物为白色固态结晶物质，类似白色的雪团，自然环境中的天然气水合物多以雪状夹杂于沉积物中。</w:t>
      </w:r>
    </w:p>
    <w:p w:rsidR="00E06E50" w:rsidRPr="00EC3A41" w:rsidRDefault="00E06E50" w:rsidP="00EC3A41">
      <w:pPr>
        <w:pStyle w:val="a"/>
        <w:ind w:left="0" w:firstLine="31680"/>
        <w:contextualSpacing/>
        <w:rPr>
          <w:szCs w:val="21"/>
        </w:rPr>
      </w:pPr>
      <w:r w:rsidRPr="00EC3A41">
        <w:rPr>
          <w:rFonts w:hint="eastAsia"/>
          <w:szCs w:val="21"/>
        </w:rPr>
        <w:t>知识点：珊瑚是重要的造礁生物，只有合适的环境珊瑚才能生存：首先是温度条件，最适宜的温度是</w:t>
      </w:r>
      <w:r w:rsidRPr="00EC3A41">
        <w:rPr>
          <w:szCs w:val="21"/>
        </w:rPr>
        <w:t>22-28</w:t>
      </w:r>
      <w:r w:rsidRPr="00EC3A41">
        <w:rPr>
          <w:rFonts w:hint="eastAsia"/>
          <w:szCs w:val="21"/>
        </w:rPr>
        <w:t>℃，年均水温低于</w:t>
      </w:r>
      <w:r w:rsidRPr="00EC3A41">
        <w:rPr>
          <w:szCs w:val="21"/>
        </w:rPr>
        <w:t>20</w:t>
      </w:r>
      <w:r w:rsidRPr="00EC3A41">
        <w:rPr>
          <w:rFonts w:hint="eastAsia"/>
          <w:szCs w:val="21"/>
        </w:rPr>
        <w:t>℃则停止造礁；海域深度，主要生活在浅海区，大陆架及海岛周围，垂直分布限制在</w:t>
      </w:r>
      <w:r w:rsidRPr="00EC3A41">
        <w:rPr>
          <w:szCs w:val="21"/>
        </w:rPr>
        <w:t>60cm</w:t>
      </w:r>
      <w:r w:rsidRPr="00EC3A41">
        <w:rPr>
          <w:rFonts w:hint="eastAsia"/>
          <w:szCs w:val="21"/>
        </w:rPr>
        <w:t>之内，</w:t>
      </w:r>
      <w:r w:rsidRPr="00EC3A41">
        <w:rPr>
          <w:szCs w:val="21"/>
        </w:rPr>
        <w:t>30m</w:t>
      </w:r>
      <w:r w:rsidRPr="00EC3A41">
        <w:rPr>
          <w:rFonts w:hint="eastAsia"/>
          <w:szCs w:val="21"/>
        </w:rPr>
        <w:t>水深处生长最好，这是因为浅海区海水日光可穿透，有利于珊瑚体内共生的藻类进行光合作用，为珊瑚虫提供丰富的食物来源和充足氧气；水质条件：珊瑚生长对水质要求苛刻，只有洁净的水质条件才能生存。</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szCs w:val="21"/>
        </w:rPr>
        <w:t>1978</w:t>
      </w:r>
      <w:r w:rsidRPr="00EC3A41">
        <w:rPr>
          <w:rFonts w:hint="eastAsia"/>
          <w:szCs w:val="21"/>
        </w:rPr>
        <w:t>年</w:t>
      </w:r>
      <w:r w:rsidRPr="00EC3A41">
        <w:rPr>
          <w:szCs w:val="21"/>
        </w:rPr>
        <w:t xml:space="preserve"> ,</w:t>
      </w:r>
      <w:r w:rsidRPr="00EC3A41">
        <w:rPr>
          <w:rFonts w:hint="eastAsia"/>
          <w:szCs w:val="21"/>
        </w:rPr>
        <w:t>在东太平洋洋脊北纬</w:t>
      </w:r>
      <w:r w:rsidRPr="00EC3A41">
        <w:rPr>
          <w:szCs w:val="21"/>
        </w:rPr>
        <w:t xml:space="preserve"> 21</w:t>
      </w:r>
      <w:r w:rsidRPr="00EC3A41">
        <w:rPr>
          <w:rFonts w:hint="eastAsia"/>
          <w:szCs w:val="21"/>
        </w:rPr>
        <w:t>°首次发现现代热水活动喷流的黑烟囱及其堆积的硫化物矿石</w:t>
      </w:r>
      <w:r w:rsidRPr="00EC3A41">
        <w:rPr>
          <w:szCs w:val="21"/>
        </w:rPr>
        <w:t>,</w:t>
      </w:r>
      <w:r w:rsidRPr="00EC3A41">
        <w:rPr>
          <w:rFonts w:hint="eastAsia"/>
          <w:szCs w:val="21"/>
        </w:rPr>
        <w:t>该矿床为应用岩石圈板块构造所预测到的第一种矿床类型。因此</w:t>
      </w:r>
      <w:r w:rsidRPr="00EC3A41">
        <w:rPr>
          <w:szCs w:val="21"/>
        </w:rPr>
        <w:t xml:space="preserve"> ,</w:t>
      </w:r>
      <w:r w:rsidRPr="00EC3A41">
        <w:rPr>
          <w:rFonts w:hint="eastAsia"/>
          <w:szCs w:val="21"/>
        </w:rPr>
        <w:t>在</w:t>
      </w:r>
      <w:r w:rsidRPr="00EC3A41">
        <w:rPr>
          <w:szCs w:val="21"/>
        </w:rPr>
        <w:t xml:space="preserve"> 20</w:t>
      </w:r>
      <w:r w:rsidRPr="00EC3A41">
        <w:rPr>
          <w:rFonts w:hint="eastAsia"/>
          <w:szCs w:val="21"/>
        </w:rPr>
        <w:t>世纪</w:t>
      </w:r>
      <w:r w:rsidRPr="00EC3A41">
        <w:rPr>
          <w:szCs w:val="21"/>
        </w:rPr>
        <w:t xml:space="preserve"> 80</w:t>
      </w:r>
      <w:r w:rsidRPr="00EC3A41">
        <w:rPr>
          <w:rFonts w:hint="eastAsia"/>
          <w:szCs w:val="21"/>
        </w:rPr>
        <w:t>年代</w:t>
      </w:r>
      <w:r w:rsidRPr="00EC3A41">
        <w:rPr>
          <w:szCs w:val="21"/>
        </w:rPr>
        <w:t xml:space="preserve"> ,</w:t>
      </w:r>
      <w:r w:rsidRPr="00EC3A41">
        <w:rPr>
          <w:rFonts w:hint="eastAsia"/>
          <w:szCs w:val="21"/>
        </w:rPr>
        <w:t>世界上出现了对海底硫化物矿床作为一种新型潜在矿物原料的广泛关注。</w:t>
      </w:r>
    </w:p>
    <w:p w:rsidR="00E06E50" w:rsidRPr="00EC3A41" w:rsidRDefault="00E06E50" w:rsidP="00EC3A41">
      <w:pPr>
        <w:pStyle w:val="a"/>
        <w:ind w:left="0" w:firstLine="31680"/>
        <w:contextualSpacing/>
        <w:rPr>
          <w:szCs w:val="21"/>
        </w:rPr>
      </w:pPr>
      <w:r w:rsidRPr="00EC3A41">
        <w:rPr>
          <w:rFonts w:hint="eastAsia"/>
          <w:szCs w:val="21"/>
        </w:rPr>
        <w:t>知识点：北冰洋（</w:t>
      </w:r>
      <w:r w:rsidRPr="00EC3A41">
        <w:rPr>
          <w:szCs w:val="21"/>
        </w:rPr>
        <w:t>Arctic Ocean</w:t>
      </w:r>
      <w:r w:rsidRPr="00EC3A41">
        <w:rPr>
          <w:rFonts w:hint="eastAsia"/>
          <w:szCs w:val="21"/>
        </w:rPr>
        <w:t>）是世界最小最浅以及最冷的大洋。面积仅为</w:t>
      </w:r>
      <w:r w:rsidRPr="00EC3A41">
        <w:rPr>
          <w:szCs w:val="21"/>
        </w:rPr>
        <w:t>1475</w:t>
      </w:r>
      <w:r w:rsidRPr="00EC3A41">
        <w:rPr>
          <w:rFonts w:hint="eastAsia"/>
          <w:szCs w:val="21"/>
        </w:rPr>
        <w:t>万平方千米，不到太平洋的</w:t>
      </w:r>
      <w:r w:rsidRPr="00EC3A41">
        <w:rPr>
          <w:szCs w:val="21"/>
        </w:rPr>
        <w:t>10%</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szCs w:val="21"/>
        </w:rPr>
        <w:t>知识点：</w:t>
      </w:r>
      <w:bookmarkStart w:id="8" w:name="OLE_LINK12"/>
      <w:bookmarkStart w:id="9" w:name="OLE_LINK13"/>
      <w:r w:rsidRPr="00EC3A41">
        <w:rPr>
          <w:rFonts w:hint="eastAsia"/>
          <w:szCs w:val="21"/>
        </w:rPr>
        <w:t>孟加拉湾</w:t>
      </w:r>
      <w:bookmarkEnd w:id="8"/>
      <w:bookmarkEnd w:id="9"/>
      <w:r w:rsidRPr="00EC3A41">
        <w:rPr>
          <w:rFonts w:hint="eastAsia"/>
          <w:szCs w:val="21"/>
        </w:rPr>
        <w:t>位于印度洋北部西临印度半岛，东临中南半岛，北临缅甸和孟加拉国，南在斯里兰卡至苏门答腊岛一线与印度洋本体相交，经马六甲海峡与暹罗湾和南中国海相连。宽约</w:t>
      </w:r>
      <w:r w:rsidRPr="00EC3A41">
        <w:rPr>
          <w:szCs w:val="21"/>
        </w:rPr>
        <w:t>1600</w:t>
      </w:r>
      <w:r w:rsidRPr="00EC3A41">
        <w:rPr>
          <w:rFonts w:hint="eastAsia"/>
          <w:szCs w:val="21"/>
        </w:rPr>
        <w:t>公里，面积</w:t>
      </w:r>
      <w:r w:rsidRPr="00EC3A41">
        <w:rPr>
          <w:szCs w:val="21"/>
        </w:rPr>
        <w:t>217</w:t>
      </w:r>
      <w:r w:rsidRPr="00EC3A41">
        <w:rPr>
          <w:rFonts w:hint="eastAsia"/>
          <w:szCs w:val="21"/>
        </w:rPr>
        <w:t>万平方公里，是世界面积最大海湾</w:t>
      </w:r>
    </w:p>
    <w:p w:rsidR="00E06E50" w:rsidRPr="00EC3A41" w:rsidRDefault="00E06E50" w:rsidP="00EC3A41">
      <w:pPr>
        <w:pStyle w:val="a"/>
        <w:ind w:left="0" w:firstLine="31680"/>
        <w:contextualSpacing/>
        <w:rPr>
          <w:szCs w:val="21"/>
        </w:rPr>
      </w:pPr>
      <w:r w:rsidRPr="00EC3A41">
        <w:rPr>
          <w:rFonts w:hint="eastAsia"/>
          <w:szCs w:val="21"/>
        </w:rPr>
        <w:t>知识点：墨西哥湾以及巴西、南非周边海域被称为世界深海油气勘探和开发的“金三角”</w:t>
      </w:r>
    </w:p>
    <w:p w:rsidR="00E06E50" w:rsidRPr="00EC3A41" w:rsidRDefault="00E06E50" w:rsidP="00EC3A41">
      <w:pPr>
        <w:pStyle w:val="a"/>
        <w:ind w:left="0" w:firstLine="31680"/>
        <w:contextualSpacing/>
        <w:rPr>
          <w:szCs w:val="21"/>
        </w:rPr>
      </w:pPr>
      <w:r w:rsidRPr="00EC3A41">
        <w:rPr>
          <w:rFonts w:hint="eastAsia"/>
          <w:szCs w:val="21"/>
        </w:rPr>
        <w:t>知识点：苏伊士运河，</w:t>
      </w:r>
      <w:r w:rsidRPr="00EC3A41">
        <w:rPr>
          <w:szCs w:val="21"/>
        </w:rPr>
        <w:t>1869</w:t>
      </w:r>
      <w:r w:rsidRPr="00EC3A41">
        <w:rPr>
          <w:rFonts w:hint="eastAsia"/>
          <w:szCs w:val="21"/>
        </w:rPr>
        <w:t>年修筑通航，是一条海平面的水道，在埃及贯通苏伊士地峡，沟通地中海与红海，提供从欧洲至印度洋和西太平洋附近土地的最近的航线。它是世界使用最频繁的航线之一。也是亚洲与非洲的交界线，是亚洲与非洲、欧洲人民来往的主要通道。</w:t>
      </w:r>
    </w:p>
    <w:p w:rsidR="00E06E50" w:rsidRPr="00EC3A41" w:rsidRDefault="00E06E50" w:rsidP="00EC3A41">
      <w:pPr>
        <w:pStyle w:val="a"/>
        <w:ind w:left="0" w:firstLine="31680"/>
        <w:contextualSpacing/>
        <w:rPr>
          <w:szCs w:val="21"/>
        </w:rPr>
      </w:pPr>
      <w:r w:rsidRPr="00EC3A41">
        <w:rPr>
          <w:rFonts w:hint="eastAsia"/>
          <w:szCs w:val="21"/>
        </w:rPr>
        <w:t>知识点：海底热液活动的驱动力是洋中脊下的岩浆，海水侵入海底裂缝，受地壳深处热源加热，溶解地壳内的多种金属化合物，再从洋底以热液形式喷出。</w:t>
      </w:r>
    </w:p>
    <w:p w:rsidR="00E06E50" w:rsidRPr="00EC3A41" w:rsidRDefault="00E06E50" w:rsidP="00EC3A41">
      <w:pPr>
        <w:pStyle w:val="a"/>
        <w:ind w:left="0" w:firstLine="31680"/>
        <w:contextualSpacing/>
        <w:rPr>
          <w:szCs w:val="21"/>
        </w:rPr>
      </w:pPr>
      <w:r w:rsidRPr="00EC3A41">
        <w:rPr>
          <w:rFonts w:hint="eastAsia"/>
          <w:szCs w:val="21"/>
        </w:rPr>
        <w:t>知识点：沙金常呈短片状或颗粒状，富集于海底的砂层中，常与钒铁砂、磁铁砂、钛铁砂、独居石等矿物相伴产出，开采沙金时，还可以兼得这些宝藏。莱州</w:t>
      </w:r>
      <w:r w:rsidRPr="00EC3A41">
        <w:rPr>
          <w:szCs w:val="21"/>
        </w:rPr>
        <w:t>-</w:t>
      </w:r>
      <w:r w:rsidRPr="00EC3A41">
        <w:rPr>
          <w:rFonts w:hint="eastAsia"/>
          <w:szCs w:val="21"/>
        </w:rPr>
        <w:t>龙口是我国海域沙金成矿远景区。该区位于胶东地区三个主要金矿富集区</w:t>
      </w:r>
      <w:r w:rsidRPr="00EC3A41">
        <w:rPr>
          <w:szCs w:val="21"/>
        </w:rPr>
        <w:t xml:space="preserve"> (</w:t>
      </w:r>
      <w:r w:rsidRPr="00EC3A41">
        <w:rPr>
          <w:rFonts w:hint="eastAsia"/>
          <w:szCs w:val="21"/>
        </w:rPr>
        <w:t>招远</w:t>
      </w:r>
      <w:r w:rsidRPr="00EC3A41">
        <w:rPr>
          <w:szCs w:val="21"/>
        </w:rPr>
        <w:t>—</w:t>
      </w:r>
      <w:r w:rsidRPr="00EC3A41">
        <w:rPr>
          <w:rFonts w:hint="eastAsia"/>
          <w:szCs w:val="21"/>
        </w:rPr>
        <w:t>莱州、蓬莱</w:t>
      </w:r>
      <w:r w:rsidRPr="00EC3A41">
        <w:rPr>
          <w:szCs w:val="21"/>
        </w:rPr>
        <w:t>—</w:t>
      </w:r>
      <w:r w:rsidRPr="00EC3A41">
        <w:rPr>
          <w:rFonts w:hint="eastAsia"/>
          <w:szCs w:val="21"/>
        </w:rPr>
        <w:t>栖霞、牟平</w:t>
      </w:r>
      <w:r w:rsidRPr="00EC3A41">
        <w:rPr>
          <w:szCs w:val="21"/>
        </w:rPr>
        <w:t>—</w:t>
      </w:r>
      <w:r w:rsidRPr="00EC3A41">
        <w:rPr>
          <w:rFonts w:hint="eastAsia"/>
          <w:szCs w:val="21"/>
        </w:rPr>
        <w:t>乳山</w:t>
      </w:r>
      <w:r w:rsidRPr="00EC3A41">
        <w:rPr>
          <w:szCs w:val="21"/>
        </w:rPr>
        <w:t xml:space="preserve"> )</w:t>
      </w:r>
      <w:r w:rsidRPr="00EC3A41">
        <w:rPr>
          <w:rFonts w:hint="eastAsia"/>
          <w:szCs w:val="21"/>
        </w:rPr>
        <w:t>的北部</w:t>
      </w:r>
      <w:r w:rsidRPr="00EC3A41">
        <w:rPr>
          <w:szCs w:val="21"/>
        </w:rPr>
        <w:t xml:space="preserve"> ,</w:t>
      </w:r>
      <w:r w:rsidRPr="00EC3A41">
        <w:rPr>
          <w:rFonts w:hint="eastAsia"/>
          <w:szCs w:val="21"/>
        </w:rPr>
        <w:t>均距沿海不远。区内以胶北隆起为分水岭</w:t>
      </w:r>
      <w:r w:rsidRPr="00EC3A41">
        <w:rPr>
          <w:szCs w:val="21"/>
        </w:rPr>
        <w:t xml:space="preserve"> ,</w:t>
      </w:r>
      <w:r w:rsidRPr="00EC3A41">
        <w:rPr>
          <w:rFonts w:hint="eastAsia"/>
          <w:szCs w:val="21"/>
        </w:rPr>
        <w:t>北流水系一般小于</w:t>
      </w:r>
      <w:r w:rsidRPr="00EC3A41">
        <w:rPr>
          <w:szCs w:val="21"/>
        </w:rPr>
        <w:t xml:space="preserve"> 40 km,</w:t>
      </w:r>
      <w:r w:rsidRPr="00EC3A41">
        <w:rPr>
          <w:rFonts w:hint="eastAsia"/>
          <w:szCs w:val="21"/>
        </w:rPr>
        <w:t>为中短河流。它们切割含金地质体</w:t>
      </w:r>
      <w:r w:rsidRPr="00EC3A41">
        <w:rPr>
          <w:szCs w:val="21"/>
        </w:rPr>
        <w:t xml:space="preserve"> ,</w:t>
      </w:r>
      <w:r w:rsidRPr="00EC3A41">
        <w:rPr>
          <w:rFonts w:hint="eastAsia"/>
          <w:szCs w:val="21"/>
        </w:rPr>
        <w:t>为滨海砂矿成矿提供了物源。该区在近岸地带已形成了中小型冲积砂金矿</w:t>
      </w:r>
      <w:r w:rsidRPr="00EC3A41">
        <w:rPr>
          <w:szCs w:val="21"/>
        </w:rPr>
        <w:t xml:space="preserve"> 4</w:t>
      </w:r>
      <w:r w:rsidRPr="00EC3A41">
        <w:rPr>
          <w:rFonts w:hint="eastAsia"/>
          <w:szCs w:val="21"/>
        </w:rPr>
        <w:t>个</w:t>
      </w:r>
      <w:r w:rsidRPr="00EC3A41">
        <w:rPr>
          <w:szCs w:val="21"/>
        </w:rPr>
        <w:t xml:space="preserve"> ,</w:t>
      </w:r>
      <w:r w:rsidRPr="00EC3A41">
        <w:rPr>
          <w:rFonts w:hint="eastAsia"/>
          <w:szCs w:val="21"/>
        </w:rPr>
        <w:t>滨岸和浅水区已发现沙金异常和高含量点多处。</w:t>
      </w:r>
    </w:p>
    <w:p w:rsidR="00E06E50" w:rsidRPr="00EC3A41" w:rsidRDefault="00E06E50" w:rsidP="00EC3A41">
      <w:pPr>
        <w:pStyle w:val="a"/>
        <w:ind w:left="0" w:firstLine="31680"/>
        <w:contextualSpacing/>
        <w:rPr>
          <w:szCs w:val="21"/>
        </w:rPr>
      </w:pPr>
      <w:r w:rsidRPr="00EC3A41">
        <w:rPr>
          <w:rFonts w:hint="eastAsia"/>
          <w:szCs w:val="21"/>
        </w:rPr>
        <w:t>知识点：海域砂矿资源中有少量的金刚石，在我国，山东省是金刚石矿重要产地。</w:t>
      </w:r>
    </w:p>
    <w:p w:rsidR="00E06E50" w:rsidRPr="00EC3A41" w:rsidRDefault="00E06E50" w:rsidP="00EC3A41">
      <w:pPr>
        <w:pStyle w:val="a"/>
        <w:ind w:left="0" w:firstLine="31680"/>
        <w:contextualSpacing/>
        <w:rPr>
          <w:szCs w:val="21"/>
        </w:rPr>
      </w:pPr>
      <w:r w:rsidRPr="00EC3A41">
        <w:rPr>
          <w:rFonts w:hint="eastAsia"/>
          <w:szCs w:val="21"/>
        </w:rPr>
        <w:t>知识点：世界最大岛屿格陵兰岛为丹麦领土。</w:t>
      </w:r>
    </w:p>
    <w:p w:rsidR="00E06E50" w:rsidRPr="00EC3A41" w:rsidRDefault="00E06E50" w:rsidP="00EC3A41">
      <w:pPr>
        <w:pStyle w:val="a"/>
        <w:ind w:left="0" w:firstLine="31680"/>
        <w:contextualSpacing/>
        <w:rPr>
          <w:szCs w:val="21"/>
        </w:rPr>
      </w:pPr>
      <w:r w:rsidRPr="00EC3A41">
        <w:rPr>
          <w:rFonts w:hint="eastAsia"/>
          <w:szCs w:val="21"/>
        </w:rPr>
        <w:t>知识点：我国海域砂矿资源丰富，可分为三个砂矿资源成矿带，即华北沙金</w:t>
      </w:r>
      <w:r w:rsidRPr="00EC3A41">
        <w:rPr>
          <w:szCs w:val="21"/>
        </w:rPr>
        <w:t>.</w:t>
      </w:r>
      <w:r w:rsidRPr="00EC3A41">
        <w:rPr>
          <w:rFonts w:hint="eastAsia"/>
          <w:szCs w:val="21"/>
        </w:rPr>
        <w:t>金刚石砂矿成矿带；华南有色</w:t>
      </w:r>
      <w:r w:rsidRPr="00EC3A41">
        <w:rPr>
          <w:szCs w:val="21"/>
        </w:rPr>
        <w:t>.</w:t>
      </w:r>
      <w:r w:rsidRPr="00EC3A41">
        <w:rPr>
          <w:rFonts w:hint="eastAsia"/>
          <w:szCs w:val="21"/>
        </w:rPr>
        <w:t>稀有</w:t>
      </w:r>
      <w:r w:rsidRPr="00EC3A41">
        <w:rPr>
          <w:szCs w:val="21"/>
        </w:rPr>
        <w:t>.</w:t>
      </w:r>
      <w:r w:rsidRPr="00EC3A41">
        <w:rPr>
          <w:rFonts w:hint="eastAsia"/>
          <w:szCs w:val="21"/>
        </w:rPr>
        <w:t>稀土金属砂矿成矿带；南海南部巽他陆架砂矿成矿带。</w:t>
      </w:r>
    </w:p>
    <w:p w:rsidR="00E06E50" w:rsidRPr="00EC3A41" w:rsidRDefault="00E06E50" w:rsidP="00EC3A41">
      <w:pPr>
        <w:pStyle w:val="a"/>
        <w:ind w:left="0" w:firstLine="31680"/>
        <w:contextualSpacing/>
        <w:rPr>
          <w:szCs w:val="21"/>
        </w:rPr>
      </w:pPr>
      <w:r w:rsidRPr="00EC3A41">
        <w:rPr>
          <w:rFonts w:hint="eastAsia"/>
          <w:szCs w:val="21"/>
        </w:rPr>
        <w:t>知识点：美丽的海滨城市青岛，其周边海域也是我国砂矿远景区之一，蕴藏了大量的石英和锆石。</w:t>
      </w:r>
    </w:p>
    <w:p w:rsidR="00E06E50" w:rsidRPr="00EC3A41" w:rsidRDefault="00E06E50" w:rsidP="00EC3A41">
      <w:pPr>
        <w:pStyle w:val="a"/>
        <w:ind w:left="0" w:firstLine="31680"/>
        <w:contextualSpacing/>
        <w:rPr>
          <w:szCs w:val="21"/>
        </w:rPr>
      </w:pPr>
      <w:r w:rsidRPr="00EC3A41">
        <w:rPr>
          <w:rFonts w:hint="eastAsia"/>
          <w:szCs w:val="21"/>
        </w:rPr>
        <w:t>知识点：从区域看，海上石油勘探开发形成三湾、两海、两湖的格局。“三湾”即波斯湾、墨西哥湾和几内亚湾；“两海”即北海和南海；“两湖”即里海和马拉开波湖。</w:t>
      </w:r>
    </w:p>
    <w:p w:rsidR="00E06E50" w:rsidRPr="00EC3A41" w:rsidRDefault="00E06E50" w:rsidP="00EC3A41">
      <w:pPr>
        <w:pStyle w:val="a"/>
        <w:ind w:left="0" w:firstLine="31680"/>
        <w:contextualSpacing/>
        <w:rPr>
          <w:szCs w:val="21"/>
        </w:rPr>
      </w:pPr>
      <w:r w:rsidRPr="00EC3A41">
        <w:rPr>
          <w:rFonts w:hint="eastAsia"/>
          <w:szCs w:val="21"/>
        </w:rPr>
        <w:t>知识点：海底热液活动普遍发生在大洋中活动板块边界以及板内火山活动中心</w:t>
      </w:r>
      <w:r w:rsidRPr="00EC3A41">
        <w:rPr>
          <w:szCs w:val="21"/>
        </w:rPr>
        <w:t>,</w:t>
      </w:r>
      <w:r w:rsidRPr="00EC3A41">
        <w:rPr>
          <w:rFonts w:hint="eastAsia"/>
          <w:szCs w:val="21"/>
        </w:rPr>
        <w:t>被称为人类认识地球深处活动的窗口，从区域分布上看，海底热液系统多集中在太平洋，目前已探知的海底热液地区有：</w:t>
      </w:r>
      <w:r w:rsidRPr="00EC3A41">
        <w:rPr>
          <w:szCs w:val="21"/>
        </w:rPr>
        <w:t>Mohna</w:t>
      </w:r>
      <w:r w:rsidRPr="00EC3A41">
        <w:rPr>
          <w:rFonts w:hint="eastAsia"/>
          <w:szCs w:val="21"/>
        </w:rPr>
        <w:t>海岭、南大西洋海岭、卡尔斯伯格海岭、巴布亚新几内亚的</w:t>
      </w:r>
      <w:r w:rsidRPr="00EC3A41">
        <w:rPr>
          <w:szCs w:val="21"/>
        </w:rPr>
        <w:t>Ambitle</w:t>
      </w:r>
      <w:r w:rsidRPr="00EC3A41">
        <w:rPr>
          <w:rFonts w:hint="eastAsia"/>
          <w:szCs w:val="21"/>
        </w:rPr>
        <w:t>岛以及加拉帕戈斯群岛。</w:t>
      </w:r>
    </w:p>
    <w:p w:rsidR="00E06E50" w:rsidRPr="00EC3A41" w:rsidRDefault="00E06E50" w:rsidP="00EC3A41">
      <w:pPr>
        <w:pStyle w:val="a"/>
        <w:ind w:left="0" w:firstLine="31680"/>
        <w:contextualSpacing/>
        <w:rPr>
          <w:szCs w:val="21"/>
        </w:rPr>
      </w:pPr>
      <w:r w:rsidRPr="00EC3A41">
        <w:rPr>
          <w:rFonts w:hint="eastAsia"/>
          <w:szCs w:val="21"/>
        </w:rPr>
        <w:t>知识点：“黑烟囱”是指海底富含硫化物的高温热液活动区，因热液喷出时形似“黑烟”而得名。海底黑烟囱主要集中于新生大洋地壳</w:t>
      </w:r>
      <w:r w:rsidRPr="00EC3A41">
        <w:rPr>
          <w:szCs w:val="21"/>
        </w:rPr>
        <w:t>(</w:t>
      </w:r>
      <w:r w:rsidRPr="00EC3A41">
        <w:rPr>
          <w:rFonts w:hint="eastAsia"/>
          <w:szCs w:val="21"/>
        </w:rPr>
        <w:t>如洋中脊和弧后盆地扩张中心</w:t>
      </w:r>
      <w:r w:rsidRPr="00EC3A41">
        <w:rPr>
          <w:szCs w:val="21"/>
        </w:rPr>
        <w:t xml:space="preserve">) </w:t>
      </w:r>
      <w:r w:rsidRPr="00EC3A41">
        <w:rPr>
          <w:rFonts w:hint="eastAsia"/>
          <w:szCs w:val="21"/>
        </w:rPr>
        <w:t>上</w:t>
      </w:r>
      <w:r w:rsidRPr="00EC3A41">
        <w:rPr>
          <w:szCs w:val="21"/>
        </w:rPr>
        <w:t xml:space="preserve"> , </w:t>
      </w:r>
      <w:r w:rsidRPr="00EC3A41">
        <w:rPr>
          <w:rFonts w:hint="eastAsia"/>
          <w:szCs w:val="21"/>
        </w:rPr>
        <w:t>常出现于洋脊轴部地堑或转换断层与洋脊交汇的位置。根据海底热液温度及喷出的矿物成分</w:t>
      </w:r>
      <w:r w:rsidRPr="00EC3A41">
        <w:rPr>
          <w:szCs w:val="21"/>
        </w:rPr>
        <w:t xml:space="preserve">, </w:t>
      </w:r>
      <w:r w:rsidRPr="00EC3A41">
        <w:rPr>
          <w:rFonts w:hint="eastAsia"/>
          <w:szCs w:val="21"/>
        </w:rPr>
        <w:t>一般将海底热液烟囱划分为</w:t>
      </w:r>
      <w:r w:rsidRPr="00EC3A41">
        <w:rPr>
          <w:szCs w:val="21"/>
        </w:rPr>
        <w:t xml:space="preserve">: </w:t>
      </w:r>
      <w:r w:rsidRPr="00EC3A41">
        <w:rPr>
          <w:rFonts w:hint="eastAsia"/>
          <w:szCs w:val="21"/>
        </w:rPr>
        <w:t>①黑烟囱</w:t>
      </w:r>
      <w:r w:rsidRPr="00EC3A41">
        <w:rPr>
          <w:szCs w:val="21"/>
        </w:rPr>
        <w:t>,</w:t>
      </w:r>
      <w:r w:rsidRPr="00EC3A41">
        <w:rPr>
          <w:rFonts w:hint="eastAsia"/>
          <w:szCs w:val="21"/>
        </w:rPr>
        <w:t>热液温度为</w:t>
      </w:r>
      <w:r w:rsidRPr="00EC3A41">
        <w:rPr>
          <w:szCs w:val="21"/>
        </w:rPr>
        <w:t xml:space="preserve"> 320 </w:t>
      </w:r>
      <w:r w:rsidRPr="00EC3A41">
        <w:rPr>
          <w:rFonts w:hint="eastAsia"/>
          <w:szCs w:val="21"/>
        </w:rPr>
        <w:t>～</w:t>
      </w:r>
      <w:r w:rsidRPr="00EC3A41">
        <w:rPr>
          <w:szCs w:val="21"/>
        </w:rPr>
        <w:t xml:space="preserve"> 400 </w:t>
      </w:r>
      <w:r w:rsidRPr="00EC3A41">
        <w:rPr>
          <w:rFonts w:hint="eastAsia"/>
          <w:szCs w:val="21"/>
        </w:rPr>
        <w:t>℃（高温型），为</w:t>
      </w:r>
      <w:r w:rsidRPr="00EC3A41">
        <w:rPr>
          <w:szCs w:val="21"/>
        </w:rPr>
        <w:t>,</w:t>
      </w:r>
      <w:r w:rsidRPr="00EC3A41">
        <w:rPr>
          <w:rFonts w:hint="eastAsia"/>
          <w:szCs w:val="21"/>
        </w:rPr>
        <w:t>以硫化物为主</w:t>
      </w:r>
      <w:r w:rsidRPr="00EC3A41">
        <w:rPr>
          <w:szCs w:val="21"/>
        </w:rPr>
        <w:t xml:space="preserve">; </w:t>
      </w:r>
      <w:r w:rsidRPr="00EC3A41">
        <w:rPr>
          <w:rFonts w:hint="eastAsia"/>
          <w:szCs w:val="21"/>
        </w:rPr>
        <w:t>②白烟囱</w:t>
      </w:r>
      <w:r w:rsidRPr="00EC3A41">
        <w:rPr>
          <w:szCs w:val="21"/>
        </w:rPr>
        <w:t>,</w:t>
      </w:r>
      <w:r w:rsidRPr="00EC3A41">
        <w:rPr>
          <w:rFonts w:hint="eastAsia"/>
          <w:szCs w:val="21"/>
        </w:rPr>
        <w:t>热液温度为</w:t>
      </w:r>
      <w:r w:rsidRPr="00EC3A41">
        <w:rPr>
          <w:szCs w:val="21"/>
        </w:rPr>
        <w:t xml:space="preserve"> 100 </w:t>
      </w:r>
      <w:r w:rsidRPr="00EC3A41">
        <w:rPr>
          <w:rFonts w:hint="eastAsia"/>
          <w:szCs w:val="21"/>
        </w:rPr>
        <w:t>～</w:t>
      </w:r>
      <w:r w:rsidRPr="00EC3A41">
        <w:rPr>
          <w:szCs w:val="21"/>
        </w:rPr>
        <w:t xml:space="preserve"> 320 </w:t>
      </w:r>
      <w:r w:rsidRPr="00EC3A41">
        <w:rPr>
          <w:rFonts w:hint="eastAsia"/>
          <w:szCs w:val="21"/>
        </w:rPr>
        <w:t>℃（中温型）</w:t>
      </w:r>
      <w:r w:rsidRPr="00EC3A41">
        <w:rPr>
          <w:szCs w:val="21"/>
        </w:rPr>
        <w:t>,</w:t>
      </w:r>
      <w:r w:rsidRPr="00EC3A41">
        <w:rPr>
          <w:rFonts w:hint="eastAsia"/>
          <w:szCs w:val="21"/>
        </w:rPr>
        <w:t>以硫酸盐</w:t>
      </w:r>
      <w:r w:rsidRPr="00EC3A41">
        <w:rPr>
          <w:szCs w:val="21"/>
        </w:rPr>
        <w:t>(</w:t>
      </w:r>
      <w:r w:rsidRPr="00EC3A41">
        <w:rPr>
          <w:rFonts w:hint="eastAsia"/>
          <w:szCs w:val="21"/>
        </w:rPr>
        <w:t>重晶石、硬石膏</w:t>
      </w:r>
      <w:r w:rsidRPr="00EC3A41">
        <w:rPr>
          <w:szCs w:val="21"/>
        </w:rPr>
        <w:t>)</w:t>
      </w:r>
      <w:r w:rsidRPr="00EC3A41">
        <w:rPr>
          <w:rFonts w:hint="eastAsia"/>
          <w:szCs w:val="21"/>
        </w:rPr>
        <w:t>、非晶质</w:t>
      </w:r>
      <w:r w:rsidRPr="00EC3A41">
        <w:rPr>
          <w:szCs w:val="21"/>
        </w:rPr>
        <w:t xml:space="preserve"> SiO </w:t>
      </w:r>
      <w:r w:rsidRPr="00EC3A41">
        <w:rPr>
          <w:szCs w:val="21"/>
          <w:vertAlign w:val="subscript"/>
        </w:rPr>
        <w:t>2</w:t>
      </w:r>
      <w:r w:rsidRPr="00EC3A41">
        <w:rPr>
          <w:rFonts w:hint="eastAsia"/>
          <w:szCs w:val="21"/>
        </w:rPr>
        <w:t>及闪锌矿为主</w:t>
      </w:r>
      <w:r w:rsidRPr="00EC3A41">
        <w:rPr>
          <w:szCs w:val="21"/>
        </w:rPr>
        <w:t xml:space="preserve">; </w:t>
      </w:r>
      <w:r w:rsidRPr="00EC3A41">
        <w:rPr>
          <w:rFonts w:hint="eastAsia"/>
          <w:szCs w:val="21"/>
        </w:rPr>
        <w:t>③低温喷口，热液温度低于</w:t>
      </w:r>
      <w:r w:rsidRPr="00EC3A41">
        <w:rPr>
          <w:szCs w:val="21"/>
        </w:rPr>
        <w:t xml:space="preserve"> 100 </w:t>
      </w:r>
      <w:r w:rsidRPr="00EC3A41">
        <w:rPr>
          <w:rFonts w:hint="eastAsia"/>
          <w:szCs w:val="21"/>
        </w:rPr>
        <w:t>℃（低温型）</w:t>
      </w:r>
      <w:r w:rsidRPr="00EC3A41">
        <w:rPr>
          <w:szCs w:val="21"/>
        </w:rPr>
        <w:t>,</w:t>
      </w:r>
      <w:r w:rsidRPr="00EC3A41">
        <w:rPr>
          <w:rFonts w:hint="eastAsia"/>
          <w:szCs w:val="21"/>
        </w:rPr>
        <w:t>主要为碳酸盐或非晶质</w:t>
      </w:r>
      <w:r w:rsidRPr="00EC3A41">
        <w:rPr>
          <w:szCs w:val="21"/>
        </w:rPr>
        <w:t xml:space="preserve"> SiO </w:t>
      </w:r>
      <w:r w:rsidRPr="00EC3A41">
        <w:rPr>
          <w:szCs w:val="21"/>
          <w:vertAlign w:val="subscript"/>
        </w:rPr>
        <w:t xml:space="preserve">2 </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szCs w:val="21"/>
        </w:rPr>
        <w:t>知识点：多金属结核又称锰结核，基本结构为圈层结构，即由包围核心的铁、锰氢氧化物壳层组成的核形石。</w:t>
      </w:r>
    </w:p>
    <w:p w:rsidR="00E06E50" w:rsidRPr="00EC3A41" w:rsidRDefault="00E06E50" w:rsidP="00EC3A41">
      <w:pPr>
        <w:pStyle w:val="a"/>
        <w:ind w:left="0" w:firstLine="31680"/>
        <w:contextualSpacing/>
        <w:rPr>
          <w:szCs w:val="21"/>
        </w:rPr>
      </w:pPr>
      <w:r w:rsidRPr="00EC3A41">
        <w:rPr>
          <w:rFonts w:hint="eastAsia"/>
          <w:szCs w:val="21"/>
        </w:rPr>
        <w:t>知识点：前国内外发现的二氧化碳气藏的储集层类型主要为碳酸盐岩和碎屑岩</w:t>
      </w:r>
    </w:p>
    <w:p w:rsidR="00E06E50" w:rsidRPr="00EC3A41" w:rsidRDefault="00E06E50" w:rsidP="00EC3A41">
      <w:pPr>
        <w:pStyle w:val="a"/>
        <w:ind w:left="0" w:firstLine="31680"/>
        <w:contextualSpacing/>
        <w:rPr>
          <w:szCs w:val="21"/>
        </w:rPr>
      </w:pPr>
      <w:r w:rsidRPr="00EC3A41">
        <w:rPr>
          <w:rFonts w:hint="eastAsia"/>
          <w:szCs w:val="21"/>
        </w:rPr>
        <w:t>知识点：在地球几个圈层中，二氧化碳在上地幔最为富集，而在大气圈中最不富集，大气里含二氧化碳为</w:t>
      </w:r>
      <w:r w:rsidRPr="00EC3A41">
        <w:rPr>
          <w:szCs w:val="21"/>
        </w:rPr>
        <w:t>0.03~0.04%</w:t>
      </w:r>
      <w:r w:rsidRPr="00EC3A41">
        <w:rPr>
          <w:rFonts w:hint="eastAsia"/>
          <w:szCs w:val="21"/>
        </w:rPr>
        <w:t>（体积比），总量约</w:t>
      </w:r>
      <w:r w:rsidRPr="00EC3A41">
        <w:rPr>
          <w:szCs w:val="21"/>
        </w:rPr>
        <w:t>2.75</w:t>
      </w:r>
      <w:r w:rsidRPr="00EC3A41">
        <w:rPr>
          <w:rFonts w:hint="eastAsia"/>
          <w:szCs w:val="21"/>
        </w:rPr>
        <w:t>×</w:t>
      </w:r>
      <w:r w:rsidRPr="00EC3A41">
        <w:rPr>
          <w:szCs w:val="21"/>
        </w:rPr>
        <w:t>10</w:t>
      </w:r>
      <w:r w:rsidRPr="00EC3A41">
        <w:rPr>
          <w:szCs w:val="21"/>
          <w:vertAlign w:val="superscript"/>
        </w:rPr>
        <w:t>12</w:t>
      </w:r>
      <w:r w:rsidRPr="00EC3A41">
        <w:rPr>
          <w:szCs w:val="21"/>
        </w:rPr>
        <w:t>t</w:t>
      </w:r>
      <w:r w:rsidRPr="00EC3A41">
        <w:rPr>
          <w:rFonts w:hint="eastAsia"/>
          <w:szCs w:val="21"/>
        </w:rPr>
        <w:t>，主要由含碳物质燃烧和动物的新陈代谢产生。</w:t>
      </w:r>
    </w:p>
    <w:p w:rsidR="00E06E50" w:rsidRPr="00EC3A41" w:rsidRDefault="00E06E50" w:rsidP="00EC3A41">
      <w:pPr>
        <w:pStyle w:val="a"/>
        <w:ind w:left="0" w:firstLine="31680"/>
        <w:contextualSpacing/>
        <w:rPr>
          <w:szCs w:val="21"/>
        </w:rPr>
      </w:pPr>
      <w:r w:rsidRPr="00EC3A41">
        <w:rPr>
          <w:rFonts w:hint="eastAsia"/>
          <w:szCs w:val="21"/>
        </w:rPr>
        <w:t>知识点：在地球几个圈层中，二氧化碳在上地幔最为富集，而在大气圈中最不富集，大气里含二氧化碳为</w:t>
      </w:r>
      <w:r w:rsidRPr="00EC3A41">
        <w:rPr>
          <w:szCs w:val="21"/>
        </w:rPr>
        <w:t>0.03~0.04%</w:t>
      </w:r>
      <w:r w:rsidRPr="00EC3A41">
        <w:rPr>
          <w:rFonts w:hint="eastAsia"/>
          <w:szCs w:val="21"/>
        </w:rPr>
        <w:t>（体积比），总量约</w:t>
      </w:r>
      <w:r w:rsidRPr="00EC3A41">
        <w:rPr>
          <w:szCs w:val="21"/>
        </w:rPr>
        <w:t>2.75</w:t>
      </w:r>
      <w:r w:rsidRPr="00EC3A41">
        <w:rPr>
          <w:rFonts w:hint="eastAsia"/>
          <w:szCs w:val="21"/>
        </w:rPr>
        <w:t>×</w:t>
      </w:r>
      <w:r w:rsidRPr="00EC3A41">
        <w:rPr>
          <w:szCs w:val="21"/>
        </w:rPr>
        <w:t>1012t</w:t>
      </w:r>
      <w:r w:rsidRPr="00EC3A41">
        <w:rPr>
          <w:rFonts w:hint="eastAsia"/>
          <w:szCs w:val="21"/>
        </w:rPr>
        <w:t>，主要由含碳物质燃烧和动物的新陈代谢产生。</w:t>
      </w:r>
    </w:p>
    <w:p w:rsidR="00E06E50" w:rsidRPr="00EC3A41" w:rsidRDefault="00E06E50" w:rsidP="00EC3A41">
      <w:pPr>
        <w:pStyle w:val="a"/>
        <w:ind w:left="0" w:firstLine="31680"/>
        <w:contextualSpacing/>
        <w:rPr>
          <w:szCs w:val="21"/>
        </w:rPr>
      </w:pPr>
      <w:r w:rsidRPr="00EC3A41">
        <w:rPr>
          <w:rFonts w:hint="eastAsia"/>
          <w:szCs w:val="21"/>
        </w:rPr>
        <w:t>知识点：盐场的分布受地形和气候两方面影响。我国北方最大的盐场</w:t>
      </w:r>
      <w:r w:rsidRPr="00EC3A41">
        <w:rPr>
          <w:szCs w:val="21"/>
        </w:rPr>
        <w:t>——</w:t>
      </w:r>
      <w:r w:rsidRPr="00EC3A41">
        <w:rPr>
          <w:rFonts w:hint="eastAsia"/>
          <w:szCs w:val="21"/>
        </w:rPr>
        <w:t>长芦盐场地处渤海湾西岸，这一带有晒盐的优越自然条件：（</w:t>
      </w:r>
      <w:r w:rsidRPr="00EC3A41">
        <w:rPr>
          <w:szCs w:val="21"/>
        </w:rPr>
        <w:t>1</w:t>
      </w:r>
      <w:r w:rsidRPr="00EC3A41">
        <w:rPr>
          <w:rFonts w:hint="eastAsia"/>
          <w:szCs w:val="21"/>
        </w:rPr>
        <w:t>）有漫长宽广平坦的泥质海滩；（</w:t>
      </w:r>
      <w:r w:rsidRPr="00EC3A41">
        <w:rPr>
          <w:szCs w:val="21"/>
        </w:rPr>
        <w:t>2</w:t>
      </w:r>
      <w:r w:rsidRPr="00EC3A41">
        <w:rPr>
          <w:rFonts w:hint="eastAsia"/>
          <w:szCs w:val="21"/>
        </w:rPr>
        <w:t>）有利于海水蒸发的天气，这是雨季短春季气温回升快，蒸发旺盛。</w:t>
      </w:r>
    </w:p>
    <w:p w:rsidR="00E06E50" w:rsidRPr="00EC3A41" w:rsidRDefault="00E06E50" w:rsidP="00EC3A41">
      <w:pPr>
        <w:pStyle w:val="a"/>
        <w:ind w:left="0" w:firstLine="31680"/>
        <w:contextualSpacing/>
        <w:rPr>
          <w:szCs w:val="21"/>
        </w:rPr>
      </w:pPr>
      <w:r w:rsidRPr="00EC3A41">
        <w:rPr>
          <w:rFonts w:hint="eastAsia"/>
          <w:szCs w:val="21"/>
        </w:rPr>
        <w:t>知识点：</w:t>
      </w:r>
      <w:r w:rsidRPr="00EC3A41">
        <w:rPr>
          <w:szCs w:val="21"/>
        </w:rPr>
        <w:t>1968</w:t>
      </w:r>
      <w:r w:rsidRPr="00EC3A41">
        <w:rPr>
          <w:rFonts w:hint="eastAsia"/>
          <w:szCs w:val="21"/>
        </w:rPr>
        <w:t>年，苏联在西西伯利亚发现包含天然气水合物矿藏的麦索雅哈气田，并于</w:t>
      </w:r>
      <w:r w:rsidRPr="00EC3A41">
        <w:rPr>
          <w:szCs w:val="21"/>
        </w:rPr>
        <w:t>1971</w:t>
      </w:r>
      <w:r w:rsidRPr="00EC3A41">
        <w:rPr>
          <w:rFonts w:hint="eastAsia"/>
          <w:szCs w:val="21"/>
        </w:rPr>
        <w:t>年在该气田进行人类历史上天然气水合物的第一次试开采。</w:t>
      </w:r>
    </w:p>
    <w:p w:rsidR="00E06E50" w:rsidRPr="00EC3A41" w:rsidRDefault="00E06E50" w:rsidP="00EC3A41">
      <w:pPr>
        <w:pStyle w:val="a"/>
        <w:ind w:left="0" w:firstLine="31680"/>
        <w:contextualSpacing/>
        <w:rPr>
          <w:szCs w:val="21"/>
        </w:rPr>
      </w:pPr>
      <w:r w:rsidRPr="00EC3A41">
        <w:rPr>
          <w:rFonts w:hint="eastAsia"/>
          <w:szCs w:val="21"/>
        </w:rPr>
        <w:t>知识点：海底铁矿的主要分布区有加拿大的康塞普申湾、法国诺曼底半岛、澳大利亚小金岛。</w:t>
      </w:r>
    </w:p>
    <w:p w:rsidR="00E06E50" w:rsidRPr="00EC3A41" w:rsidRDefault="00E06E50" w:rsidP="00EC3A41">
      <w:pPr>
        <w:pStyle w:val="a"/>
        <w:ind w:left="0" w:firstLine="31680"/>
        <w:contextualSpacing/>
        <w:rPr>
          <w:szCs w:val="21"/>
        </w:rPr>
      </w:pPr>
      <w:r w:rsidRPr="00EC3A41">
        <w:rPr>
          <w:rFonts w:hint="eastAsia"/>
          <w:szCs w:val="21"/>
        </w:rPr>
        <w:t>知识点：“热液硫化物”（</w:t>
      </w:r>
      <w:r w:rsidRPr="00EC3A41">
        <w:rPr>
          <w:szCs w:val="21"/>
        </w:rPr>
        <w:t>Volcanogenic massive sulphide ore deposits</w:t>
      </w:r>
      <w:r w:rsidRPr="00EC3A41">
        <w:rPr>
          <w:rFonts w:hint="eastAsia"/>
          <w:szCs w:val="21"/>
        </w:rPr>
        <w:t>，或作</w:t>
      </w:r>
      <w:r w:rsidRPr="00EC3A41">
        <w:rPr>
          <w:szCs w:val="21"/>
        </w:rPr>
        <w:t xml:space="preserve"> VMS</w:t>
      </w:r>
      <w:r w:rsidRPr="00EC3A41">
        <w:rPr>
          <w:rFonts w:hint="eastAsia"/>
          <w:szCs w:val="21"/>
        </w:rPr>
        <w:t>）主要出现在</w:t>
      </w:r>
      <w:r w:rsidRPr="00EC3A41">
        <w:rPr>
          <w:szCs w:val="21"/>
        </w:rPr>
        <w:t>2000</w:t>
      </w:r>
      <w:r w:rsidRPr="00EC3A41">
        <w:rPr>
          <w:rFonts w:hint="eastAsia"/>
          <w:szCs w:val="21"/>
        </w:rPr>
        <w:t>米水深的大洋中脊和断裂活动带上，是海水侵入海底裂缝，受地壳深处热源加热，溶解地壳内的多种金属化合物，再从洋底喷出的烟雾状的喷发物冷凝而成的，被形象地称为：“黑烟囱”。</w:t>
      </w:r>
    </w:p>
    <w:p w:rsidR="00E06E50" w:rsidRPr="00EC3A41" w:rsidRDefault="00E06E50" w:rsidP="00EC3A41">
      <w:pPr>
        <w:pStyle w:val="a"/>
        <w:ind w:left="0" w:firstLine="31680"/>
        <w:contextualSpacing/>
        <w:rPr>
          <w:szCs w:val="21"/>
        </w:rPr>
      </w:pPr>
      <w:r w:rsidRPr="00EC3A41">
        <w:rPr>
          <w:rFonts w:hint="eastAsia"/>
          <w:szCs w:val="21"/>
        </w:rPr>
        <w:t>知识点：目前，英国、日本、加拿大、澳大利亚、中国实现了海底采煤。</w:t>
      </w:r>
    </w:p>
    <w:p w:rsidR="00E06E50" w:rsidRPr="00EC3A41" w:rsidRDefault="00E06E50" w:rsidP="00EC3A41">
      <w:pPr>
        <w:pStyle w:val="a"/>
        <w:ind w:left="0" w:firstLine="31680"/>
        <w:contextualSpacing/>
        <w:rPr>
          <w:szCs w:val="21"/>
        </w:rPr>
      </w:pPr>
      <w:r w:rsidRPr="00EC3A41">
        <w:rPr>
          <w:rFonts w:hint="eastAsia"/>
          <w:szCs w:val="21"/>
        </w:rPr>
        <w:t>知识点：世界金刚砂矿的主产地主要是一些非洲国家，如南非、纳米比亚和安哥拉。</w:t>
      </w:r>
    </w:p>
    <w:p w:rsidR="00E06E50" w:rsidRPr="00EC3A41" w:rsidRDefault="00E06E50" w:rsidP="00EC3A41">
      <w:pPr>
        <w:pStyle w:val="a"/>
        <w:ind w:left="0" w:firstLine="31680"/>
        <w:contextualSpacing/>
        <w:rPr>
          <w:szCs w:val="21"/>
        </w:rPr>
      </w:pPr>
      <w:r w:rsidRPr="00EC3A41">
        <w:rPr>
          <w:rFonts w:hint="eastAsia"/>
          <w:szCs w:val="21"/>
        </w:rPr>
        <w:t>知识点：滨海砂矿总体而言可分为三类：非金属砂矿、</w:t>
      </w:r>
      <w:r w:rsidRPr="00EC3A41">
        <w:rPr>
          <w:szCs w:val="21"/>
        </w:rPr>
        <w:t>.</w:t>
      </w:r>
      <w:r w:rsidRPr="00EC3A41">
        <w:rPr>
          <w:rFonts w:hint="eastAsia"/>
          <w:szCs w:val="21"/>
        </w:rPr>
        <w:t>重金属砂矿、稀有金属砂矿。</w:t>
      </w:r>
    </w:p>
    <w:p w:rsidR="00E06E50" w:rsidRPr="00EC3A41" w:rsidRDefault="00E06E50" w:rsidP="00EC3A41">
      <w:pPr>
        <w:pStyle w:val="a"/>
        <w:ind w:left="0" w:firstLine="31680"/>
        <w:contextualSpacing/>
        <w:rPr>
          <w:szCs w:val="21"/>
        </w:rPr>
      </w:pPr>
      <w:r w:rsidRPr="00EC3A41">
        <w:rPr>
          <w:rFonts w:hint="eastAsia"/>
          <w:szCs w:val="21"/>
        </w:rPr>
        <w:t>知识点：天然气水合物的形成和赋存条件都有严格的限制，主要取决于温度和压力条件。通常，低温（有利于天然气水合物成藏的海底温度通常</w:t>
      </w:r>
      <w:r w:rsidRPr="00EC3A41">
        <w:rPr>
          <w:szCs w:val="21"/>
        </w:rPr>
        <w:t>4-6</w:t>
      </w:r>
      <w:r w:rsidRPr="00EC3A41">
        <w:rPr>
          <w:rFonts w:hint="eastAsia"/>
          <w:szCs w:val="21"/>
        </w:rPr>
        <w:t>℃，此外，天然气水合物稳定性还受天然气化学成分影响，最高可在低于</w:t>
      </w:r>
      <w:r w:rsidRPr="00EC3A41">
        <w:rPr>
          <w:szCs w:val="21"/>
        </w:rPr>
        <w:t>28</w:t>
      </w:r>
      <w:r w:rsidRPr="00EC3A41">
        <w:rPr>
          <w:rFonts w:hint="eastAsia"/>
          <w:szCs w:val="21"/>
        </w:rPr>
        <w:t>℃的环境下稳定存在）、高压（大于</w:t>
      </w:r>
      <w:r w:rsidRPr="00EC3A41">
        <w:rPr>
          <w:szCs w:val="21"/>
        </w:rPr>
        <w:t>3MPa</w:t>
      </w:r>
      <w:r w:rsidRPr="00EC3A41">
        <w:rPr>
          <w:rFonts w:hint="eastAsia"/>
          <w:szCs w:val="21"/>
        </w:rPr>
        <w:t>）的环境有利于天然气水合物的成藏，对于陆地天然气水合物，主要赋存于永久冻土带，海洋天然气水合物仅稳定分布在特定的水深和沉积物深度范围内（理论水深为</w:t>
      </w:r>
      <w:r w:rsidRPr="00EC3A41">
        <w:rPr>
          <w:szCs w:val="21"/>
        </w:rPr>
        <w:t>537-3225m</w:t>
      </w:r>
      <w:r w:rsidRPr="00EC3A41">
        <w:rPr>
          <w:rFonts w:hint="eastAsia"/>
          <w:szCs w:val="21"/>
        </w:rPr>
        <w:t>，通常大于</w:t>
      </w:r>
      <w:r w:rsidRPr="00EC3A41">
        <w:rPr>
          <w:szCs w:val="21"/>
        </w:rPr>
        <w:t>1000m</w:t>
      </w:r>
      <w:r w:rsidRPr="00EC3A41">
        <w:rPr>
          <w:rFonts w:hint="eastAsia"/>
          <w:szCs w:val="21"/>
        </w:rPr>
        <w:t>水深的区域由于缺乏有机质从而限定了生烃能力，进而导致缺少天然气水合物的赋存），这一空间被称为天然气水合物稳定带（</w:t>
      </w:r>
      <w:r w:rsidRPr="00EC3A41">
        <w:rPr>
          <w:szCs w:val="21"/>
        </w:rPr>
        <w:t>gas hydrate stability zone</w:t>
      </w:r>
      <w:r w:rsidRPr="00EC3A41">
        <w:rPr>
          <w:rFonts w:hint="eastAsia"/>
          <w:szCs w:val="21"/>
        </w:rPr>
        <w:t>，</w:t>
      </w:r>
      <w:r w:rsidRPr="00EC3A41">
        <w:rPr>
          <w:szCs w:val="21"/>
        </w:rPr>
        <w:t>GHSZ</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szCs w:val="21"/>
        </w:rPr>
        <w:t>知识点：迄今为止，已经在南海发现多金属结核和结壳总计</w:t>
      </w:r>
      <w:r w:rsidRPr="00EC3A41">
        <w:rPr>
          <w:szCs w:val="21"/>
        </w:rPr>
        <w:t>20</w:t>
      </w:r>
      <w:r w:rsidRPr="00EC3A41">
        <w:rPr>
          <w:rFonts w:hint="eastAsia"/>
          <w:szCs w:val="21"/>
        </w:rPr>
        <w:t>余处，其中大部分分布于南海东部。</w:t>
      </w:r>
    </w:p>
    <w:p w:rsidR="00E06E50" w:rsidRPr="00EC3A41" w:rsidRDefault="00E06E50" w:rsidP="00EC3A41">
      <w:pPr>
        <w:pStyle w:val="a"/>
        <w:ind w:left="0" w:firstLine="31680"/>
        <w:contextualSpacing/>
        <w:rPr>
          <w:szCs w:val="21"/>
        </w:rPr>
      </w:pPr>
      <w:r w:rsidRPr="00EC3A41">
        <w:rPr>
          <w:rFonts w:hint="eastAsia"/>
          <w:szCs w:val="21"/>
        </w:rPr>
        <w:t>知识点：我国海域砂矿资源丰富，可分为三个砂矿资源成矿带，即华北沙金、金刚石砂矿成矿带；华南有色、稀有、稀土金属砂矿成矿带；南海南部巽他陆架砂矿成矿带。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海洋面积约占地球表面积的</w:t>
      </w:r>
      <w:r w:rsidRPr="00EC3A41">
        <w:rPr>
          <w:szCs w:val="21"/>
        </w:rPr>
        <w:t>70%</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对航海者来说，德雷克海峡被称为“航海家的坟墓”，该处风大浪高，有时还有冰山漂浮。</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中国大陆边缘四海是渤海、黄海、东海和南海。其中最浅的是渤海，最深的是南海。渤海是中国唯一的半封闭内海。在冬季，渤海的平均温度最低。渤海通过</w:t>
      </w:r>
      <w:hyperlink r:id="rId37" w:tgtFrame="_blank" w:history="1">
        <w:r w:rsidRPr="00EC3A41">
          <w:rPr>
            <w:rFonts w:hint="eastAsia"/>
            <w:szCs w:val="21"/>
          </w:rPr>
          <w:t>渤海海峡</w:t>
        </w:r>
      </w:hyperlink>
      <w:r w:rsidRPr="00EC3A41">
        <w:rPr>
          <w:rFonts w:hint="eastAsia"/>
          <w:szCs w:val="21"/>
        </w:rPr>
        <w:t>与</w:t>
      </w:r>
      <w:hyperlink r:id="rId38" w:tgtFrame="_blank" w:history="1">
        <w:r w:rsidRPr="00EC3A41">
          <w:rPr>
            <w:rFonts w:hint="eastAsia"/>
            <w:szCs w:val="21"/>
          </w:rPr>
          <w:t>黄海</w:t>
        </w:r>
      </w:hyperlink>
      <w:r w:rsidRPr="00EC3A41">
        <w:rPr>
          <w:rFonts w:hint="eastAsia"/>
          <w:szCs w:val="21"/>
        </w:rPr>
        <w:t>相通。</w:t>
      </w:r>
      <w:hyperlink r:id="rId39" w:tgtFrame="_blank" w:history="1">
        <w:r w:rsidRPr="00EC3A41">
          <w:rPr>
            <w:rFonts w:hint="eastAsia"/>
            <w:szCs w:val="21"/>
          </w:rPr>
          <w:t>渤海</w:t>
        </w:r>
      </w:hyperlink>
      <w:r w:rsidRPr="00EC3A41">
        <w:rPr>
          <w:rFonts w:hint="eastAsia"/>
          <w:szCs w:val="21"/>
        </w:rPr>
        <w:t>海峡口宽</w:t>
      </w:r>
      <w:r w:rsidRPr="00EC3A41">
        <w:rPr>
          <w:szCs w:val="21"/>
        </w:rPr>
        <w:t>59</w:t>
      </w:r>
      <w:r w:rsidRPr="00EC3A41">
        <w:rPr>
          <w:rFonts w:hint="eastAsia"/>
          <w:szCs w:val="21"/>
        </w:rPr>
        <w:t>海里，有</w:t>
      </w:r>
      <w:r w:rsidRPr="00EC3A41">
        <w:rPr>
          <w:szCs w:val="21"/>
        </w:rPr>
        <w:t>30</w:t>
      </w:r>
      <w:r w:rsidRPr="00EC3A41">
        <w:rPr>
          <w:rFonts w:hint="eastAsia"/>
          <w:szCs w:val="21"/>
        </w:rPr>
        <w:t>多个</w:t>
      </w:r>
      <w:hyperlink r:id="rId40" w:tgtFrame="_blank" w:history="1">
        <w:r w:rsidRPr="00EC3A41">
          <w:rPr>
            <w:rFonts w:hint="eastAsia"/>
            <w:szCs w:val="21"/>
          </w:rPr>
          <w:t>岛屿</w:t>
        </w:r>
      </w:hyperlink>
      <w:r w:rsidRPr="00EC3A41">
        <w:rPr>
          <w:rFonts w:hint="eastAsia"/>
          <w:szCs w:val="21"/>
        </w:rPr>
        <w:t>，其中较大的有</w:t>
      </w:r>
      <w:hyperlink r:id="rId41" w:tgtFrame="_blank" w:history="1">
        <w:r w:rsidRPr="00EC3A41">
          <w:rPr>
            <w:rFonts w:hint="eastAsia"/>
            <w:szCs w:val="21"/>
          </w:rPr>
          <w:t>南长山岛</w:t>
        </w:r>
      </w:hyperlink>
      <w:r w:rsidRPr="00EC3A41">
        <w:rPr>
          <w:rFonts w:hint="eastAsia"/>
          <w:szCs w:val="21"/>
        </w:rPr>
        <w:t>、</w:t>
      </w:r>
      <w:hyperlink r:id="rId42" w:tgtFrame="_blank" w:history="1">
        <w:r w:rsidRPr="00EC3A41">
          <w:rPr>
            <w:rFonts w:hint="eastAsia"/>
            <w:szCs w:val="21"/>
          </w:rPr>
          <w:t>砣矶岛</w:t>
        </w:r>
      </w:hyperlink>
      <w:r w:rsidRPr="00EC3A41">
        <w:rPr>
          <w:rFonts w:hint="eastAsia"/>
          <w:szCs w:val="21"/>
        </w:rPr>
        <w:t>、钦岛和皇城岛等，总称</w:t>
      </w:r>
      <w:hyperlink r:id="rId43" w:tgtFrame="_blank" w:history="1">
        <w:r w:rsidRPr="00EC3A41">
          <w:rPr>
            <w:rFonts w:hint="eastAsia"/>
            <w:szCs w:val="21"/>
          </w:rPr>
          <w:t>庙岛群岛</w:t>
        </w:r>
      </w:hyperlink>
      <w:r w:rsidRPr="00EC3A41">
        <w:rPr>
          <w:rFonts w:hint="eastAsia"/>
          <w:szCs w:val="21"/>
        </w:rPr>
        <w:t>或</w:t>
      </w:r>
      <w:hyperlink r:id="rId44" w:tgtFrame="_blank" w:history="1">
        <w:r w:rsidRPr="00EC3A41">
          <w:rPr>
            <w:rFonts w:hint="eastAsia"/>
            <w:szCs w:val="21"/>
          </w:rPr>
          <w:t>庙岛列岛</w:t>
        </w:r>
      </w:hyperlink>
      <w:r w:rsidRPr="00EC3A41">
        <w:rPr>
          <w:rFonts w:hint="eastAsia"/>
          <w:szCs w:val="21"/>
        </w:rPr>
        <w:t>。</w:t>
      </w:r>
      <w:hyperlink r:id="rId45" w:tgtFrame="_blank" w:history="1">
        <w:r w:rsidRPr="00EC3A41">
          <w:rPr>
            <w:rFonts w:hint="eastAsia"/>
            <w:szCs w:val="21"/>
          </w:rPr>
          <w:t>黄海</w:t>
        </w:r>
      </w:hyperlink>
      <w:r w:rsidRPr="00EC3A41">
        <w:rPr>
          <w:rFonts w:hint="eastAsia"/>
          <w:szCs w:val="21"/>
        </w:rPr>
        <w:t>从</w:t>
      </w:r>
      <w:hyperlink r:id="rId46" w:tgtFrame="_blank" w:history="1">
        <w:r w:rsidRPr="00EC3A41">
          <w:rPr>
            <w:rFonts w:hint="eastAsia"/>
            <w:szCs w:val="21"/>
          </w:rPr>
          <w:t>胶东半岛</w:t>
        </w:r>
      </w:hyperlink>
      <w:r w:rsidRPr="00EC3A41">
        <w:rPr>
          <w:rFonts w:hint="eastAsia"/>
          <w:szCs w:val="21"/>
        </w:rPr>
        <w:t>成山角到朝鲜的长山串之间海面最窄，习惯上以此连线将黄海分为北黄海和南黄海两部分，北黄海面积约</w:t>
      </w:r>
      <w:r w:rsidRPr="00EC3A41">
        <w:rPr>
          <w:szCs w:val="21"/>
        </w:rPr>
        <w:t>7. 1</w:t>
      </w:r>
      <w:r w:rsidRPr="00EC3A41">
        <w:rPr>
          <w:rFonts w:hint="eastAsia"/>
          <w:szCs w:val="21"/>
        </w:rPr>
        <w:t>万平方千米，南黄海面积约</w:t>
      </w:r>
      <w:r w:rsidRPr="00EC3A41">
        <w:rPr>
          <w:szCs w:val="21"/>
        </w:rPr>
        <w:t>30. 9</w:t>
      </w:r>
      <w:r w:rsidRPr="00EC3A41">
        <w:rPr>
          <w:rFonts w:hint="eastAsia"/>
          <w:szCs w:val="21"/>
        </w:rPr>
        <w:t>万平方千米。东海，是中国</w:t>
      </w:r>
      <w:hyperlink r:id="rId47" w:tgtFrame="_blank" w:history="1">
        <w:r w:rsidRPr="00EC3A41">
          <w:rPr>
            <w:rFonts w:hint="eastAsia"/>
            <w:szCs w:val="21"/>
          </w:rPr>
          <w:t>岛屿</w:t>
        </w:r>
      </w:hyperlink>
      <w:r w:rsidRPr="00EC3A41">
        <w:rPr>
          <w:rFonts w:hint="eastAsia"/>
          <w:szCs w:val="21"/>
        </w:rPr>
        <w:t>最多的</w:t>
      </w:r>
      <w:hyperlink r:id="rId48" w:tgtFrame="_blank" w:history="1">
        <w:r w:rsidRPr="00EC3A41">
          <w:rPr>
            <w:rFonts w:hint="eastAsia"/>
            <w:szCs w:val="21"/>
          </w:rPr>
          <w:t>海域</w:t>
        </w:r>
      </w:hyperlink>
      <w:r w:rsidRPr="00EC3A41">
        <w:rPr>
          <w:rFonts w:hint="eastAsia"/>
          <w:szCs w:val="21"/>
        </w:rPr>
        <w:t>。亦称</w:t>
      </w:r>
      <w:hyperlink r:id="rId49" w:tgtFrame="_blank" w:history="1">
        <w:r w:rsidRPr="00EC3A41">
          <w:rPr>
            <w:rFonts w:hint="eastAsia"/>
            <w:szCs w:val="21"/>
          </w:rPr>
          <w:t>东中国海</w:t>
        </w:r>
      </w:hyperlink>
      <w:r w:rsidRPr="00EC3A41">
        <w:rPr>
          <w:rFonts w:hint="eastAsia"/>
          <w:szCs w:val="21"/>
        </w:rPr>
        <w:t>，是指中国东部</w:t>
      </w:r>
      <w:hyperlink r:id="rId50" w:tgtFrame="_blank" w:history="1">
        <w:r w:rsidRPr="00EC3A41">
          <w:rPr>
            <w:rFonts w:hint="eastAsia"/>
            <w:szCs w:val="21"/>
          </w:rPr>
          <w:t>长江</w:t>
        </w:r>
      </w:hyperlink>
      <w:r w:rsidRPr="00EC3A41">
        <w:rPr>
          <w:rFonts w:hint="eastAsia"/>
          <w:szCs w:val="21"/>
        </w:rPr>
        <w:t>的</w:t>
      </w:r>
      <w:hyperlink r:id="rId51" w:tgtFrame="_blank" w:history="1">
        <w:r w:rsidRPr="00EC3A41">
          <w:rPr>
            <w:rFonts w:hint="eastAsia"/>
            <w:szCs w:val="21"/>
          </w:rPr>
          <w:t>长江口</w:t>
        </w:r>
      </w:hyperlink>
      <w:r w:rsidRPr="00EC3A41">
        <w:rPr>
          <w:rFonts w:hint="eastAsia"/>
          <w:szCs w:val="21"/>
        </w:rPr>
        <w:t>外的大片</w:t>
      </w:r>
      <w:hyperlink r:id="rId52" w:tgtFrame="_blank" w:history="1">
        <w:r w:rsidRPr="00EC3A41">
          <w:rPr>
            <w:rFonts w:hint="eastAsia"/>
            <w:szCs w:val="21"/>
          </w:rPr>
          <w:t>海域</w:t>
        </w:r>
      </w:hyperlink>
      <w:r w:rsidRPr="00EC3A41">
        <w:rPr>
          <w:rFonts w:hint="eastAsia"/>
          <w:szCs w:val="21"/>
        </w:rPr>
        <w:t>，南接</w:t>
      </w:r>
      <w:hyperlink r:id="rId53" w:tgtFrame="_blank" w:history="1">
        <w:r w:rsidRPr="00EC3A41">
          <w:rPr>
            <w:rFonts w:hint="eastAsia"/>
            <w:szCs w:val="21"/>
          </w:rPr>
          <w:t>台湾海峡</w:t>
        </w:r>
      </w:hyperlink>
      <w:r w:rsidRPr="00EC3A41">
        <w:rPr>
          <w:rFonts w:hint="eastAsia"/>
          <w:szCs w:val="21"/>
        </w:rPr>
        <w:t>，北临</w:t>
      </w:r>
      <w:hyperlink r:id="rId54" w:tgtFrame="_blank" w:history="1">
        <w:r w:rsidRPr="00EC3A41">
          <w:rPr>
            <w:rFonts w:hint="eastAsia"/>
            <w:szCs w:val="21"/>
          </w:rPr>
          <w:t>黄海</w:t>
        </w:r>
      </w:hyperlink>
      <w:r w:rsidRPr="00EC3A41">
        <w:rPr>
          <w:rFonts w:hint="eastAsia"/>
          <w:szCs w:val="21"/>
        </w:rPr>
        <w:t>（以长江口北侧与</w:t>
      </w:r>
      <w:hyperlink r:id="rId55" w:tgtFrame="_blank" w:history="1">
        <w:r w:rsidRPr="00EC3A41">
          <w:rPr>
            <w:rFonts w:hint="eastAsia"/>
            <w:szCs w:val="21"/>
          </w:rPr>
          <w:t>韩国</w:t>
        </w:r>
      </w:hyperlink>
      <w:hyperlink r:id="rId56" w:tgtFrame="_blank" w:history="1">
        <w:r w:rsidRPr="00EC3A41">
          <w:rPr>
            <w:rFonts w:hint="eastAsia"/>
            <w:szCs w:val="21"/>
          </w:rPr>
          <w:t>济州岛</w:t>
        </w:r>
      </w:hyperlink>
      <w:r w:rsidRPr="00EC3A41">
        <w:rPr>
          <w:rFonts w:hint="eastAsia"/>
          <w:szCs w:val="21"/>
        </w:rPr>
        <w:t>的连线为界），东临</w:t>
      </w:r>
      <w:hyperlink r:id="rId57" w:tgtFrame="_blank" w:history="1">
        <w:r w:rsidRPr="00EC3A41">
          <w:rPr>
            <w:rFonts w:hint="eastAsia"/>
            <w:szCs w:val="21"/>
          </w:rPr>
          <w:t>太平洋</w:t>
        </w:r>
      </w:hyperlink>
      <w:r w:rsidRPr="00EC3A41">
        <w:rPr>
          <w:rFonts w:hint="eastAsia"/>
          <w:szCs w:val="21"/>
        </w:rPr>
        <w:t>，以</w:t>
      </w:r>
      <w:hyperlink r:id="rId58" w:tgtFrame="_blank" w:history="1">
        <w:r w:rsidRPr="00EC3A41">
          <w:rPr>
            <w:rFonts w:hint="eastAsia"/>
            <w:szCs w:val="21"/>
          </w:rPr>
          <w:t>琉球群岛</w:t>
        </w:r>
      </w:hyperlink>
      <w:r w:rsidRPr="00EC3A41">
        <w:rPr>
          <w:rFonts w:hint="eastAsia"/>
          <w:szCs w:val="21"/>
        </w:rPr>
        <w:t>为界。濒临中国的</w:t>
      </w:r>
      <w:hyperlink r:id="rId59" w:tgtFrame="_blank" w:history="1">
        <w:r w:rsidRPr="00EC3A41">
          <w:rPr>
            <w:rFonts w:hint="eastAsia"/>
            <w:szCs w:val="21"/>
          </w:rPr>
          <w:t>沪</w:t>
        </w:r>
      </w:hyperlink>
      <w:r w:rsidRPr="00EC3A41">
        <w:rPr>
          <w:rFonts w:hint="eastAsia"/>
          <w:szCs w:val="21"/>
        </w:rPr>
        <w:t>、</w:t>
      </w:r>
      <w:hyperlink r:id="rId60" w:tgtFrame="_blank" w:history="1">
        <w:r w:rsidRPr="00EC3A41">
          <w:rPr>
            <w:rFonts w:hint="eastAsia"/>
            <w:szCs w:val="21"/>
          </w:rPr>
          <w:t>浙</w:t>
        </w:r>
      </w:hyperlink>
      <w:r w:rsidRPr="00EC3A41">
        <w:rPr>
          <w:rFonts w:hint="eastAsia"/>
          <w:szCs w:val="21"/>
        </w:rPr>
        <w:t>、</w:t>
      </w:r>
      <w:hyperlink r:id="rId61" w:tgtFrame="_blank" w:history="1">
        <w:r w:rsidRPr="00EC3A41">
          <w:rPr>
            <w:rFonts w:hint="eastAsia"/>
            <w:szCs w:val="21"/>
          </w:rPr>
          <w:t>闽</w:t>
        </w:r>
      </w:hyperlink>
      <w:r w:rsidRPr="00EC3A41">
        <w:rPr>
          <w:rFonts w:hint="eastAsia"/>
          <w:szCs w:val="21"/>
        </w:rPr>
        <w:t>、</w:t>
      </w:r>
      <w:hyperlink r:id="rId62" w:tgtFrame="_blank" w:history="1">
        <w:r w:rsidRPr="00EC3A41">
          <w:rPr>
            <w:rFonts w:hint="eastAsia"/>
            <w:szCs w:val="21"/>
          </w:rPr>
          <w:t>台</w:t>
        </w:r>
      </w:hyperlink>
      <w:r w:rsidRPr="00EC3A41">
        <w:rPr>
          <w:szCs w:val="21"/>
        </w:rPr>
        <w:t>4</w:t>
      </w:r>
      <w:r w:rsidRPr="00EC3A41">
        <w:rPr>
          <w:rFonts w:hint="eastAsia"/>
          <w:szCs w:val="21"/>
        </w:rPr>
        <w:t>省市。东海的</w:t>
      </w:r>
      <w:hyperlink r:id="rId63" w:tgtFrame="_blank" w:history="1">
        <w:r w:rsidRPr="00EC3A41">
          <w:rPr>
            <w:rFonts w:hint="eastAsia"/>
            <w:szCs w:val="21"/>
          </w:rPr>
          <w:t>面积</w:t>
        </w:r>
      </w:hyperlink>
      <w:r w:rsidRPr="00EC3A41">
        <w:rPr>
          <w:rFonts w:hint="eastAsia"/>
          <w:szCs w:val="21"/>
        </w:rPr>
        <w:t>大约是</w:t>
      </w:r>
      <w:r w:rsidRPr="00EC3A41">
        <w:rPr>
          <w:szCs w:val="21"/>
        </w:rPr>
        <w:t>70</w:t>
      </w:r>
      <w:r w:rsidRPr="00EC3A41">
        <w:rPr>
          <w:rFonts w:hint="eastAsia"/>
          <w:szCs w:val="21"/>
        </w:rPr>
        <w:t>余万平方公里，平均水深在</w:t>
      </w:r>
      <w:r w:rsidRPr="00EC3A41">
        <w:rPr>
          <w:szCs w:val="21"/>
        </w:rPr>
        <w:t>349</w:t>
      </w:r>
      <w:r w:rsidRPr="00EC3A41">
        <w:rPr>
          <w:rFonts w:hint="eastAsia"/>
          <w:szCs w:val="21"/>
        </w:rPr>
        <w:t>米，多为水深</w:t>
      </w:r>
      <w:r w:rsidRPr="00EC3A41">
        <w:rPr>
          <w:szCs w:val="21"/>
        </w:rPr>
        <w:t>200</w:t>
      </w:r>
      <w:r w:rsidRPr="00EC3A41">
        <w:rPr>
          <w:rFonts w:hint="eastAsia"/>
          <w:szCs w:val="21"/>
        </w:rPr>
        <w:t>米以内的</w:t>
      </w:r>
      <w:hyperlink r:id="rId64" w:tgtFrame="_blank" w:history="1">
        <w:r w:rsidRPr="00EC3A41">
          <w:rPr>
            <w:rFonts w:hint="eastAsia"/>
            <w:szCs w:val="21"/>
          </w:rPr>
          <w:t>大陆架</w:t>
        </w:r>
      </w:hyperlink>
      <w:r w:rsidRPr="00EC3A41">
        <w:rPr>
          <w:rFonts w:hint="eastAsia"/>
          <w:szCs w:val="21"/>
        </w:rPr>
        <w:t>。南海面积</w:t>
      </w:r>
      <w:r w:rsidRPr="00EC3A41">
        <w:rPr>
          <w:szCs w:val="21"/>
        </w:rPr>
        <w:t>356</w:t>
      </w:r>
      <w:r w:rsidRPr="00EC3A41">
        <w:rPr>
          <w:rFonts w:hint="eastAsia"/>
          <w:szCs w:val="21"/>
        </w:rPr>
        <w:t>万平方公里，约等于中国的</w:t>
      </w:r>
      <w:hyperlink r:id="rId65" w:tgtFrame="_blank" w:history="1">
        <w:r w:rsidRPr="00EC3A41">
          <w:rPr>
            <w:rFonts w:hint="eastAsia"/>
            <w:szCs w:val="21"/>
          </w:rPr>
          <w:t>渤海</w:t>
        </w:r>
      </w:hyperlink>
      <w:r w:rsidRPr="00EC3A41">
        <w:rPr>
          <w:rFonts w:hint="eastAsia"/>
          <w:szCs w:val="21"/>
        </w:rPr>
        <w:t>、</w:t>
      </w:r>
      <w:hyperlink r:id="rId66" w:tgtFrame="_blank" w:history="1">
        <w:r w:rsidRPr="00EC3A41">
          <w:rPr>
            <w:rFonts w:hint="eastAsia"/>
            <w:szCs w:val="21"/>
          </w:rPr>
          <w:t>黄海</w:t>
        </w:r>
      </w:hyperlink>
      <w:r w:rsidRPr="00EC3A41">
        <w:rPr>
          <w:rFonts w:hint="eastAsia"/>
          <w:szCs w:val="21"/>
        </w:rPr>
        <w:t>和</w:t>
      </w:r>
      <w:hyperlink r:id="rId67" w:tgtFrame="_blank" w:history="1">
        <w:r w:rsidRPr="00EC3A41">
          <w:rPr>
            <w:rFonts w:hint="eastAsia"/>
            <w:szCs w:val="21"/>
          </w:rPr>
          <w:t>东海</w:t>
        </w:r>
      </w:hyperlink>
      <w:r w:rsidRPr="00EC3A41">
        <w:rPr>
          <w:rFonts w:hint="eastAsia"/>
          <w:szCs w:val="21"/>
        </w:rPr>
        <w:t>总面积的</w:t>
      </w:r>
      <w:r w:rsidRPr="00EC3A41">
        <w:rPr>
          <w:szCs w:val="21"/>
        </w:rPr>
        <w:t>3</w:t>
      </w:r>
      <w:r w:rsidRPr="00EC3A41">
        <w:rPr>
          <w:rFonts w:hint="eastAsia"/>
          <w:szCs w:val="21"/>
        </w:rPr>
        <w:t>倍。</w:t>
      </w:r>
    </w:p>
    <w:p w:rsidR="00E06E50" w:rsidRPr="00EC3A41" w:rsidRDefault="00E06E50" w:rsidP="00EC3A41">
      <w:pPr>
        <w:pStyle w:val="a"/>
        <w:ind w:left="0" w:firstLine="31680"/>
        <w:contextualSpacing/>
        <w:rPr>
          <w:szCs w:val="21"/>
        </w:rPr>
      </w:pPr>
      <w:r w:rsidRPr="00EC3A41">
        <w:rPr>
          <w:rFonts w:hint="eastAsia"/>
          <w:bCs/>
          <w:szCs w:val="21"/>
        </w:rPr>
        <w:t>知识点：中国大陆边缘的四海中，最深的海是南海。</w:t>
      </w:r>
    </w:p>
    <w:p w:rsidR="00E06E50" w:rsidRPr="00EC3A41" w:rsidRDefault="00E06E50" w:rsidP="00EC3A41">
      <w:pPr>
        <w:pStyle w:val="a"/>
        <w:ind w:left="0" w:firstLine="31680"/>
        <w:contextualSpacing/>
        <w:rPr>
          <w:bCs/>
          <w:szCs w:val="21"/>
        </w:rPr>
      </w:pPr>
      <w:r w:rsidRPr="00EC3A41">
        <w:rPr>
          <w:rFonts w:hint="eastAsia"/>
          <w:bCs/>
          <w:szCs w:val="21"/>
        </w:rPr>
        <w:t>知识点：中国唯一的半封闭性内海是渤海。</w:t>
      </w:r>
    </w:p>
    <w:p w:rsidR="00E06E50" w:rsidRPr="00EC3A41" w:rsidRDefault="00E06E50" w:rsidP="00EC3A41">
      <w:pPr>
        <w:pStyle w:val="a"/>
        <w:ind w:left="0" w:firstLine="31680"/>
        <w:contextualSpacing/>
        <w:rPr>
          <w:szCs w:val="21"/>
        </w:rPr>
      </w:pPr>
      <w:r w:rsidRPr="00EC3A41">
        <w:rPr>
          <w:rFonts w:hint="eastAsia"/>
          <w:bCs/>
          <w:szCs w:val="21"/>
        </w:rPr>
        <w:t>知识点：冬季中国四大海区中平均温度最低的是渤海。</w:t>
      </w:r>
    </w:p>
    <w:p w:rsidR="00E06E50" w:rsidRPr="00EC3A41" w:rsidRDefault="00E06E50" w:rsidP="00EC3A41">
      <w:pPr>
        <w:pStyle w:val="a"/>
        <w:ind w:left="0" w:firstLine="31680"/>
        <w:contextualSpacing/>
        <w:rPr>
          <w:szCs w:val="21"/>
        </w:rPr>
      </w:pPr>
      <w:r w:rsidRPr="00EC3A41">
        <w:rPr>
          <w:rFonts w:hint="eastAsia"/>
          <w:bCs/>
          <w:szCs w:val="21"/>
        </w:rPr>
        <w:t>知识点：中国大陆边缘的四海中，海岛最多的是东海。</w:t>
      </w:r>
    </w:p>
    <w:p w:rsidR="00E06E50" w:rsidRPr="00EC3A41" w:rsidRDefault="00E06E50" w:rsidP="00EC3A41">
      <w:pPr>
        <w:pStyle w:val="a"/>
        <w:ind w:left="0" w:firstLine="31680"/>
        <w:contextualSpacing/>
        <w:rPr>
          <w:szCs w:val="21"/>
        </w:rPr>
      </w:pPr>
      <w:r w:rsidRPr="00EC3A41">
        <w:rPr>
          <w:rFonts w:hint="eastAsia"/>
          <w:bCs/>
          <w:szCs w:val="21"/>
        </w:rPr>
        <w:t>知识点：在中国大陆边缘的四海中，海岛最少的是渤海。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在中国大陆边缘的四海中，面积最大的是南海。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在中国大陆边缘的四海中，面积最小的是。</w:t>
      </w:r>
    </w:p>
    <w:p w:rsidR="00E06E50" w:rsidRPr="00EC3A41" w:rsidRDefault="00E06E50" w:rsidP="00EC3A41">
      <w:pPr>
        <w:pStyle w:val="a"/>
        <w:ind w:left="0" w:firstLine="31680"/>
        <w:contextualSpacing/>
        <w:rPr>
          <w:szCs w:val="21"/>
        </w:rPr>
      </w:pPr>
      <w:r w:rsidRPr="00EC3A41">
        <w:rPr>
          <w:rFonts w:hint="eastAsia"/>
          <w:bCs/>
          <w:szCs w:val="21"/>
        </w:rPr>
        <w:t>知识点：渤海通过渤海海峡与黄海相连。</w:t>
      </w:r>
    </w:p>
    <w:p w:rsidR="00E06E50" w:rsidRPr="00EC3A41" w:rsidRDefault="00E06E50" w:rsidP="00EC3A41">
      <w:pPr>
        <w:pStyle w:val="a"/>
        <w:ind w:left="0" w:firstLine="31680"/>
        <w:contextualSpacing/>
        <w:rPr>
          <w:szCs w:val="21"/>
        </w:rPr>
      </w:pPr>
      <w:r w:rsidRPr="00EC3A41">
        <w:rPr>
          <w:rFonts w:hint="eastAsia"/>
          <w:bCs/>
          <w:szCs w:val="21"/>
        </w:rPr>
        <w:t>知识点：南海属于西北太平洋边缘海。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渤海的三大主要海湾是辽东湾、渤海湾和莱州湾。</w:t>
      </w:r>
    </w:p>
    <w:p w:rsidR="00E06E50" w:rsidRPr="00EC3A41" w:rsidRDefault="00E06E50" w:rsidP="00EC3A41">
      <w:pPr>
        <w:pStyle w:val="a"/>
        <w:ind w:left="0" w:firstLine="31680"/>
        <w:contextualSpacing/>
        <w:rPr>
          <w:szCs w:val="21"/>
        </w:rPr>
      </w:pPr>
      <w:r w:rsidRPr="00EC3A41">
        <w:rPr>
          <w:rFonts w:hint="eastAsia"/>
          <w:bCs/>
          <w:szCs w:val="21"/>
        </w:rPr>
        <w:t>知识点：</w:t>
      </w:r>
      <w:hyperlink r:id="rId68" w:tgtFrame="_blank" w:history="1">
        <w:r w:rsidRPr="00EC3A41">
          <w:rPr>
            <w:rFonts w:hint="eastAsia"/>
            <w:szCs w:val="21"/>
          </w:rPr>
          <w:t>黄河</w:t>
        </w:r>
      </w:hyperlink>
      <w:r w:rsidRPr="00EC3A41">
        <w:rPr>
          <w:rFonts w:hint="eastAsia"/>
          <w:szCs w:val="21"/>
        </w:rPr>
        <w:t>入海口，位于山东省东营市</w:t>
      </w:r>
      <w:hyperlink r:id="rId69" w:tgtFrame="_blank" w:history="1">
        <w:r w:rsidRPr="00EC3A41">
          <w:rPr>
            <w:rFonts w:hint="eastAsia"/>
            <w:szCs w:val="21"/>
          </w:rPr>
          <w:t>垦利县</w:t>
        </w:r>
      </w:hyperlink>
      <w:r w:rsidRPr="00EC3A41">
        <w:rPr>
          <w:rFonts w:hint="eastAsia"/>
          <w:szCs w:val="21"/>
        </w:rPr>
        <w:t>黄河口镇境内。地处</w:t>
      </w:r>
      <w:hyperlink r:id="rId70" w:tgtFrame="_blank" w:history="1">
        <w:r w:rsidRPr="00EC3A41">
          <w:rPr>
            <w:rFonts w:hint="eastAsia"/>
            <w:szCs w:val="21"/>
          </w:rPr>
          <w:t>渤海</w:t>
        </w:r>
      </w:hyperlink>
      <w:r w:rsidRPr="00EC3A41">
        <w:rPr>
          <w:rFonts w:hint="eastAsia"/>
          <w:szCs w:val="21"/>
        </w:rPr>
        <w:t>与莱州湾的交汇处，</w:t>
      </w:r>
      <w:r w:rsidRPr="00EC3A41">
        <w:rPr>
          <w:szCs w:val="21"/>
        </w:rPr>
        <w:t>1855</w:t>
      </w:r>
      <w:r w:rsidRPr="00EC3A41">
        <w:rPr>
          <w:rFonts w:hint="eastAsia"/>
          <w:szCs w:val="21"/>
        </w:rPr>
        <w:t>年黄河决口改道而成。</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四大洋是地球上四片海洋（</w:t>
      </w:r>
      <w:hyperlink r:id="rId71" w:tgtFrame="_blank" w:history="1">
        <w:r w:rsidRPr="00EC3A41">
          <w:rPr>
            <w:rFonts w:hint="eastAsia"/>
            <w:szCs w:val="21"/>
          </w:rPr>
          <w:t>太平洋</w:t>
        </w:r>
      </w:hyperlink>
      <w:r w:rsidRPr="00EC3A41">
        <w:rPr>
          <w:rFonts w:hint="eastAsia"/>
          <w:szCs w:val="21"/>
        </w:rPr>
        <w:t>、</w:t>
      </w:r>
      <w:hyperlink r:id="rId72" w:tgtFrame="_blank" w:history="1">
        <w:r w:rsidRPr="00EC3A41">
          <w:rPr>
            <w:rFonts w:hint="eastAsia"/>
            <w:szCs w:val="21"/>
          </w:rPr>
          <w:t>大西洋</w:t>
        </w:r>
      </w:hyperlink>
      <w:r w:rsidRPr="00EC3A41">
        <w:rPr>
          <w:rFonts w:hint="eastAsia"/>
          <w:szCs w:val="21"/>
        </w:rPr>
        <w:t>、</w:t>
      </w:r>
      <w:hyperlink r:id="rId73" w:tgtFrame="_blank" w:history="1">
        <w:r w:rsidRPr="00EC3A41">
          <w:rPr>
            <w:rFonts w:hint="eastAsia"/>
            <w:szCs w:val="21"/>
          </w:rPr>
          <w:t>印度洋</w:t>
        </w:r>
      </w:hyperlink>
      <w:r w:rsidRPr="00EC3A41">
        <w:rPr>
          <w:rFonts w:hint="eastAsia"/>
          <w:szCs w:val="21"/>
        </w:rPr>
        <w:t>、</w:t>
      </w:r>
      <w:hyperlink r:id="rId74" w:tgtFrame="_blank" w:history="1">
        <w:r w:rsidRPr="00EC3A41">
          <w:rPr>
            <w:rFonts w:hint="eastAsia"/>
            <w:szCs w:val="21"/>
          </w:rPr>
          <w:t>北冰洋</w:t>
        </w:r>
      </w:hyperlink>
      <w:r w:rsidRPr="00EC3A41">
        <w:rPr>
          <w:rFonts w:hint="eastAsia"/>
          <w:szCs w:val="21"/>
        </w:rPr>
        <w:t>）的总称，也泛指地球上所有的海洋。海洋面积为</w:t>
      </w:r>
      <w:r w:rsidRPr="00EC3A41">
        <w:rPr>
          <w:szCs w:val="21"/>
        </w:rPr>
        <w:t>36100</w:t>
      </w:r>
      <w:r w:rsidRPr="00EC3A41">
        <w:rPr>
          <w:rFonts w:hint="eastAsia"/>
          <w:szCs w:val="21"/>
        </w:rPr>
        <w:t>万平方公里，太平洋占</w:t>
      </w:r>
      <w:r w:rsidRPr="00EC3A41">
        <w:rPr>
          <w:szCs w:val="21"/>
        </w:rPr>
        <w:t>49. 8%</w:t>
      </w:r>
      <w:r w:rsidRPr="00EC3A41">
        <w:rPr>
          <w:rFonts w:hint="eastAsia"/>
          <w:szCs w:val="21"/>
        </w:rPr>
        <w:t>，大西洋</w:t>
      </w:r>
      <w:r w:rsidRPr="00EC3A41">
        <w:rPr>
          <w:szCs w:val="21"/>
        </w:rPr>
        <w:t>26%</w:t>
      </w:r>
      <w:r w:rsidRPr="00EC3A41">
        <w:rPr>
          <w:rFonts w:hint="eastAsia"/>
          <w:szCs w:val="21"/>
        </w:rPr>
        <w:t>，印度洋</w:t>
      </w:r>
      <w:r w:rsidRPr="00EC3A41">
        <w:rPr>
          <w:szCs w:val="21"/>
        </w:rPr>
        <w:t>20%</w:t>
      </w:r>
      <w:r w:rsidRPr="00EC3A41">
        <w:rPr>
          <w:rFonts w:hint="eastAsia"/>
          <w:szCs w:val="21"/>
        </w:rPr>
        <w:t>，北冰洋</w:t>
      </w:r>
      <w:r w:rsidRPr="00EC3A41">
        <w:rPr>
          <w:szCs w:val="21"/>
        </w:rPr>
        <w:t>4. 2%</w:t>
      </w:r>
      <w:r w:rsidRPr="00EC3A41">
        <w:rPr>
          <w:rFonts w:hint="eastAsia"/>
          <w:szCs w:val="21"/>
        </w:rPr>
        <w:t>。世界海洋面积太平洋占将近一半，其他三大洋大西洋印度洋北冰洋占一半。由于海洋学上发现南冰洋有重要的不同洋流，于是国际水文地理组织于</w:t>
      </w:r>
      <w:r w:rsidRPr="00EC3A41">
        <w:rPr>
          <w:szCs w:val="21"/>
        </w:rPr>
        <w:t>2000</w:t>
      </w:r>
      <w:r w:rsidRPr="00EC3A41">
        <w:rPr>
          <w:rFonts w:hint="eastAsia"/>
          <w:szCs w:val="21"/>
        </w:rPr>
        <w:t>年确定其为一个独立的大洋，成为五大洋中的第四大洋。但在学术界依旧有人认为依据大洋应有其对应的中洋脊而不承认南冰洋这一称谓。其中火山和地震活动最活跃的是太平洋。北冰洋覆盖北极点，成为跨越经度最广的大洋。</w:t>
      </w:r>
    </w:p>
    <w:p w:rsidR="00E06E50" w:rsidRPr="00EC3A41" w:rsidRDefault="00E06E50" w:rsidP="00EC3A41">
      <w:pPr>
        <w:pStyle w:val="a"/>
        <w:ind w:left="0" w:firstLine="31680"/>
        <w:contextualSpacing/>
        <w:rPr>
          <w:szCs w:val="21"/>
        </w:rPr>
      </w:pPr>
      <w:r w:rsidRPr="00EC3A41">
        <w:rPr>
          <w:rFonts w:hint="eastAsia"/>
          <w:bCs/>
          <w:szCs w:val="21"/>
        </w:rPr>
        <w:t>知识点：世界大洋中面积最小的是北冰洋。</w:t>
      </w:r>
    </w:p>
    <w:p w:rsidR="00E06E50" w:rsidRPr="00EC3A41" w:rsidRDefault="00E06E50" w:rsidP="00EC3A41">
      <w:pPr>
        <w:pStyle w:val="a"/>
        <w:ind w:left="0" w:firstLine="31680"/>
        <w:contextualSpacing/>
        <w:rPr>
          <w:szCs w:val="21"/>
        </w:rPr>
      </w:pPr>
      <w:r w:rsidRPr="00EC3A41">
        <w:rPr>
          <w:rFonts w:hint="eastAsia"/>
          <w:bCs/>
          <w:szCs w:val="21"/>
        </w:rPr>
        <w:t>知识点：大西洋是世界第二大洋。</w:t>
      </w:r>
    </w:p>
    <w:p w:rsidR="00E06E50" w:rsidRPr="00EC3A41" w:rsidRDefault="00E06E50" w:rsidP="00EC3A41">
      <w:pPr>
        <w:pStyle w:val="a"/>
        <w:ind w:left="0" w:firstLine="31680"/>
        <w:contextualSpacing/>
        <w:rPr>
          <w:szCs w:val="21"/>
        </w:rPr>
      </w:pPr>
      <w:r w:rsidRPr="00EC3A41">
        <w:rPr>
          <w:rFonts w:hint="eastAsia"/>
          <w:bCs/>
          <w:szCs w:val="21"/>
        </w:rPr>
        <w:t>知识点：四大洋中火山和地震活动最活跃的大洋是太平洋。</w:t>
      </w:r>
    </w:p>
    <w:p w:rsidR="00E06E50" w:rsidRPr="00EC3A41" w:rsidRDefault="00E06E50" w:rsidP="00EC3A41">
      <w:pPr>
        <w:pStyle w:val="a"/>
        <w:ind w:left="0" w:firstLine="31680"/>
        <w:contextualSpacing/>
        <w:rPr>
          <w:szCs w:val="21"/>
        </w:rPr>
      </w:pPr>
      <w:r w:rsidRPr="00EC3A41">
        <w:rPr>
          <w:rFonts w:hint="eastAsia"/>
          <w:bCs/>
          <w:szCs w:val="21"/>
        </w:rPr>
        <w:t>知识点：世界上跨经度最广的大洋是北冰洋。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台湾海峡（</w:t>
      </w:r>
      <w:r w:rsidRPr="00EC3A41">
        <w:rPr>
          <w:szCs w:val="21"/>
        </w:rPr>
        <w:t>Taiwan Strait</w:t>
      </w:r>
      <w:r w:rsidRPr="00EC3A41">
        <w:rPr>
          <w:rFonts w:hint="eastAsia"/>
          <w:szCs w:val="21"/>
        </w:rPr>
        <w:t>），是</w:t>
      </w:r>
      <w:hyperlink r:id="rId75" w:tgtFrame="_blank" w:history="1">
        <w:r w:rsidRPr="00EC3A41">
          <w:rPr>
            <w:rFonts w:hint="eastAsia"/>
            <w:szCs w:val="21"/>
          </w:rPr>
          <w:t>福建省</w:t>
        </w:r>
      </w:hyperlink>
      <w:r w:rsidRPr="00EC3A41">
        <w:rPr>
          <w:rFonts w:hint="eastAsia"/>
          <w:szCs w:val="21"/>
        </w:rPr>
        <w:t>与</w:t>
      </w:r>
      <w:hyperlink r:id="rId76" w:tgtFrame="_blank" w:history="1">
        <w:r w:rsidRPr="00EC3A41">
          <w:rPr>
            <w:rFonts w:hint="eastAsia"/>
            <w:szCs w:val="21"/>
          </w:rPr>
          <w:t>台湾省</w:t>
        </w:r>
      </w:hyperlink>
      <w:r w:rsidRPr="00EC3A41">
        <w:rPr>
          <w:rFonts w:hint="eastAsia"/>
          <w:szCs w:val="21"/>
        </w:rPr>
        <w:t>之间连通</w:t>
      </w:r>
      <w:hyperlink r:id="rId77" w:tgtFrame="_blank" w:history="1">
        <w:r w:rsidRPr="00EC3A41">
          <w:rPr>
            <w:rFonts w:hint="eastAsia"/>
            <w:szCs w:val="21"/>
          </w:rPr>
          <w:t>南海</w:t>
        </w:r>
      </w:hyperlink>
      <w:r w:rsidRPr="00EC3A41">
        <w:rPr>
          <w:rFonts w:hint="eastAsia"/>
          <w:szCs w:val="21"/>
        </w:rPr>
        <w:t>、</w:t>
      </w:r>
      <w:hyperlink r:id="rId78" w:tgtFrame="_blank" w:history="1">
        <w:r w:rsidRPr="00EC3A41">
          <w:rPr>
            <w:rFonts w:hint="eastAsia"/>
            <w:szCs w:val="21"/>
          </w:rPr>
          <w:t>东海</w:t>
        </w:r>
      </w:hyperlink>
      <w:r w:rsidRPr="00EC3A41">
        <w:rPr>
          <w:rFonts w:hint="eastAsia"/>
          <w:szCs w:val="21"/>
        </w:rPr>
        <w:t>的海峡。北起台湾省台北县富贵角与福建省平潭岛连线，南至</w:t>
      </w:r>
      <w:hyperlink r:id="rId79" w:tgtFrame="_blank" w:history="1">
        <w:r w:rsidRPr="00EC3A41">
          <w:rPr>
            <w:rFonts w:hint="eastAsia"/>
            <w:szCs w:val="21"/>
          </w:rPr>
          <w:t>福建</w:t>
        </w:r>
      </w:hyperlink>
      <w:hyperlink r:id="rId80" w:tgtFrame="_blank" w:history="1">
        <w:r w:rsidRPr="00EC3A41">
          <w:rPr>
            <w:rFonts w:hint="eastAsia"/>
            <w:szCs w:val="21"/>
          </w:rPr>
          <w:t>东山岛</w:t>
        </w:r>
      </w:hyperlink>
      <w:r w:rsidRPr="00EC3A41">
        <w:rPr>
          <w:rFonts w:hint="eastAsia"/>
          <w:szCs w:val="21"/>
        </w:rPr>
        <w:t>与</w:t>
      </w:r>
      <w:hyperlink r:id="rId81" w:tgtFrame="_blank" w:history="1">
        <w:r w:rsidRPr="00EC3A41">
          <w:rPr>
            <w:rFonts w:hint="eastAsia"/>
            <w:szCs w:val="21"/>
          </w:rPr>
          <w:t>台湾</w:t>
        </w:r>
      </w:hyperlink>
      <w:hyperlink r:id="rId82" w:tgtFrame="_blank" w:history="1">
        <w:r w:rsidRPr="00EC3A41">
          <w:rPr>
            <w:rFonts w:hint="eastAsia"/>
            <w:szCs w:val="21"/>
          </w:rPr>
          <w:t>鹅銮鼻</w:t>
        </w:r>
      </w:hyperlink>
      <w:r w:rsidRPr="00EC3A41">
        <w:rPr>
          <w:rFonts w:hint="eastAsia"/>
          <w:szCs w:val="21"/>
        </w:rPr>
        <w:t>连线。</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海州湾是南</w:t>
      </w:r>
      <w:hyperlink r:id="rId83" w:tgtFrame="_blank" w:history="1">
        <w:r w:rsidRPr="00EC3A41">
          <w:rPr>
            <w:rFonts w:hint="eastAsia"/>
            <w:szCs w:val="21"/>
          </w:rPr>
          <w:t>黄海</w:t>
        </w:r>
      </w:hyperlink>
      <w:r w:rsidRPr="00EC3A41">
        <w:rPr>
          <w:rFonts w:hint="eastAsia"/>
          <w:szCs w:val="21"/>
        </w:rPr>
        <w:t>最西面的开敞</w:t>
      </w:r>
      <w:hyperlink r:id="rId84" w:tgtFrame="_blank" w:history="1">
        <w:r w:rsidRPr="00EC3A41">
          <w:rPr>
            <w:rFonts w:hint="eastAsia"/>
            <w:szCs w:val="21"/>
          </w:rPr>
          <w:t>海湾</w:t>
        </w:r>
      </w:hyperlink>
      <w:r w:rsidRPr="00EC3A41">
        <w:rPr>
          <w:rFonts w:hint="eastAsia"/>
          <w:szCs w:val="21"/>
        </w:rPr>
        <w:t>。位于江苏省东北端的黄海之滨，东以岚山头与</w:t>
      </w:r>
      <w:hyperlink r:id="rId85" w:tgtFrame="_blank" w:history="1">
        <w:r w:rsidRPr="00EC3A41">
          <w:rPr>
            <w:rFonts w:hint="eastAsia"/>
            <w:szCs w:val="21"/>
          </w:rPr>
          <w:t>连云</w:t>
        </w:r>
      </w:hyperlink>
      <w:hyperlink r:id="rId86" w:tgtFrame="_blank" w:history="1">
        <w:r w:rsidRPr="00EC3A41">
          <w:rPr>
            <w:rFonts w:hint="eastAsia"/>
            <w:szCs w:val="21"/>
          </w:rPr>
          <w:t>港</w:t>
        </w:r>
      </w:hyperlink>
      <w:r w:rsidRPr="00EC3A41">
        <w:rPr>
          <w:rFonts w:hint="eastAsia"/>
          <w:szCs w:val="21"/>
        </w:rPr>
        <w:t>外的</w:t>
      </w:r>
      <w:hyperlink r:id="rId87" w:tgtFrame="_blank" w:history="1">
        <w:r w:rsidRPr="00EC3A41">
          <w:rPr>
            <w:rFonts w:hint="eastAsia"/>
            <w:szCs w:val="21"/>
          </w:rPr>
          <w:t>东西</w:t>
        </w:r>
      </w:hyperlink>
      <w:r w:rsidRPr="00EC3A41">
        <w:rPr>
          <w:rFonts w:hint="eastAsia"/>
          <w:szCs w:val="21"/>
        </w:rPr>
        <w:t>连岛的连线为界与黄海相通，面积约</w:t>
      </w:r>
      <w:r w:rsidRPr="00EC3A41">
        <w:rPr>
          <w:szCs w:val="21"/>
        </w:rPr>
        <w:t>820</w:t>
      </w:r>
      <w:r w:rsidRPr="00EC3A41">
        <w:rPr>
          <w:rFonts w:hint="eastAsia"/>
          <w:szCs w:val="21"/>
        </w:rPr>
        <w:t>平方公里。</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吕宋海峡，连接南中国海和菲律宾海的一系列海峡。北起台湾岛南至菲律宾</w:t>
      </w:r>
      <w:hyperlink r:id="rId88" w:tgtFrame="_blank" w:history="1">
        <w:r w:rsidRPr="00EC3A41">
          <w:rPr>
            <w:rFonts w:hint="eastAsia"/>
            <w:szCs w:val="21"/>
          </w:rPr>
          <w:t>吕宋岛</w:t>
        </w:r>
      </w:hyperlink>
      <w:r w:rsidRPr="00EC3A41">
        <w:rPr>
          <w:rFonts w:hint="eastAsia"/>
          <w:szCs w:val="21"/>
        </w:rPr>
        <w:t>，长达</w:t>
      </w:r>
      <w:r w:rsidRPr="00EC3A41">
        <w:rPr>
          <w:szCs w:val="21"/>
        </w:rPr>
        <w:t>320</w:t>
      </w:r>
      <w:r w:rsidRPr="00EC3A41">
        <w:rPr>
          <w:rFonts w:hint="eastAsia"/>
          <w:szCs w:val="21"/>
        </w:rPr>
        <w:t>公里。</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巴拿马</w:t>
      </w:r>
      <w:hyperlink r:id="rId89" w:tgtFrame="_blank" w:history="1">
        <w:r w:rsidRPr="00EC3A41">
          <w:rPr>
            <w:rFonts w:hint="eastAsia"/>
            <w:szCs w:val="21"/>
          </w:rPr>
          <w:t>运河</w:t>
        </w:r>
      </w:hyperlink>
      <w:r w:rsidRPr="00EC3A41">
        <w:rPr>
          <w:rFonts w:hint="eastAsia"/>
          <w:szCs w:val="21"/>
        </w:rPr>
        <w:t>（英语：</w:t>
      </w:r>
      <w:r w:rsidRPr="00EC3A41">
        <w:rPr>
          <w:szCs w:val="21"/>
        </w:rPr>
        <w:t>Panama Canal</w:t>
      </w:r>
      <w:r w:rsidRPr="00EC3A41">
        <w:rPr>
          <w:rFonts w:hint="eastAsia"/>
          <w:szCs w:val="21"/>
        </w:rPr>
        <w:t>；</w:t>
      </w:r>
      <w:hyperlink r:id="rId90" w:tgtFrame="_blank" w:history="1">
        <w:r w:rsidRPr="00EC3A41">
          <w:rPr>
            <w:rFonts w:hint="eastAsia"/>
            <w:szCs w:val="21"/>
          </w:rPr>
          <w:t>西班牙语</w:t>
        </w:r>
      </w:hyperlink>
      <w:r w:rsidRPr="00EC3A41">
        <w:rPr>
          <w:rFonts w:hint="eastAsia"/>
          <w:szCs w:val="21"/>
        </w:rPr>
        <w:t>：</w:t>
      </w:r>
      <w:r w:rsidRPr="00EC3A41">
        <w:rPr>
          <w:szCs w:val="21"/>
        </w:rPr>
        <w:t>Canal de Panama</w:t>
      </w:r>
      <w:r w:rsidRPr="00EC3A41">
        <w:rPr>
          <w:rFonts w:hint="eastAsia"/>
          <w:szCs w:val="21"/>
        </w:rPr>
        <w:t>）位于</w:t>
      </w:r>
      <w:hyperlink r:id="rId91" w:tgtFrame="_blank" w:history="1">
        <w:r w:rsidRPr="00EC3A41">
          <w:rPr>
            <w:rFonts w:hint="eastAsia"/>
            <w:szCs w:val="21"/>
          </w:rPr>
          <w:t>中美洲</w:t>
        </w:r>
      </w:hyperlink>
      <w:r w:rsidRPr="00EC3A41">
        <w:rPr>
          <w:rFonts w:hint="eastAsia"/>
          <w:szCs w:val="21"/>
        </w:rPr>
        <w:t>国家巴拿马，横穿</w:t>
      </w:r>
      <w:hyperlink r:id="rId92" w:tgtFrame="_blank" w:history="1">
        <w:r w:rsidRPr="00EC3A41">
          <w:rPr>
            <w:rFonts w:hint="eastAsia"/>
            <w:szCs w:val="21"/>
          </w:rPr>
          <w:t>巴拿马地峡</w:t>
        </w:r>
      </w:hyperlink>
      <w:r w:rsidRPr="00EC3A41">
        <w:rPr>
          <w:rFonts w:hint="eastAsia"/>
          <w:szCs w:val="21"/>
        </w:rPr>
        <w:t>，连接</w:t>
      </w:r>
      <w:hyperlink r:id="rId93" w:tgtFrame="_blank" w:history="1">
        <w:r w:rsidRPr="00EC3A41">
          <w:rPr>
            <w:rFonts w:hint="eastAsia"/>
            <w:szCs w:val="21"/>
          </w:rPr>
          <w:t>太平洋</w:t>
        </w:r>
      </w:hyperlink>
      <w:r w:rsidRPr="00EC3A41">
        <w:rPr>
          <w:rFonts w:hint="eastAsia"/>
          <w:szCs w:val="21"/>
        </w:rPr>
        <w:t>和</w:t>
      </w:r>
      <w:hyperlink r:id="rId94" w:tgtFrame="_blank" w:history="1">
        <w:r w:rsidRPr="00EC3A41">
          <w:rPr>
            <w:rFonts w:hint="eastAsia"/>
            <w:szCs w:val="21"/>
          </w:rPr>
          <w:t>大西洋</w:t>
        </w:r>
      </w:hyperlink>
      <w:r w:rsidRPr="00EC3A41">
        <w:rPr>
          <w:rFonts w:hint="eastAsia"/>
          <w:szCs w:val="21"/>
        </w:rPr>
        <w:t>，是重要的航运要道，被誉为</w:t>
      </w:r>
      <w:hyperlink r:id="rId95" w:tgtFrame="_blank" w:history="1">
        <w:r w:rsidRPr="00EC3A41">
          <w:rPr>
            <w:rFonts w:hint="eastAsia"/>
            <w:szCs w:val="21"/>
          </w:rPr>
          <w:t>世界七大工程奇迹</w:t>
        </w:r>
      </w:hyperlink>
      <w:r w:rsidRPr="00EC3A41">
        <w:rPr>
          <w:rFonts w:hint="eastAsia"/>
          <w:szCs w:val="21"/>
        </w:rPr>
        <w:t>之一的“世界桥梁”。</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在热带范围内北半球盛行东北信风，南半球盛行东南信风，由此产生的平行于赤道自东向西的洋流。势力强大，流向稳定，表层海水温度高，盐度大。在北半球称北赤道洋流，在南半球称南赤道洋流。</w:t>
      </w:r>
    </w:p>
    <w:p w:rsidR="00E06E50" w:rsidRPr="00EC3A41" w:rsidRDefault="00E06E50" w:rsidP="00EC3A41">
      <w:pPr>
        <w:pStyle w:val="a"/>
        <w:ind w:left="0" w:firstLine="31680"/>
        <w:contextualSpacing/>
        <w:rPr>
          <w:szCs w:val="21"/>
        </w:rPr>
      </w:pPr>
      <w:r w:rsidRPr="00EC3A41">
        <w:rPr>
          <w:rFonts w:hint="eastAsia"/>
          <w:bCs/>
          <w:szCs w:val="21"/>
          <w:shd w:val="clear" w:color="auto" w:fill="auto"/>
        </w:rPr>
        <w:t>知识点：</w:t>
      </w:r>
      <w:r w:rsidRPr="00EC3A41">
        <w:rPr>
          <w:rFonts w:hint="eastAsia"/>
          <w:szCs w:val="21"/>
          <w:shd w:val="clear" w:color="auto" w:fill="auto"/>
        </w:rPr>
        <w:t>雅鲁藏布江源</w:t>
      </w:r>
      <w:r w:rsidRPr="00EC3A41">
        <w:rPr>
          <w:rFonts w:hint="eastAsia"/>
          <w:szCs w:val="21"/>
        </w:rPr>
        <w:t>头是中国</w:t>
      </w:r>
      <w:hyperlink r:id="rId96" w:tgtFrame="_blank" w:history="1">
        <w:r w:rsidRPr="00EC3A41">
          <w:rPr>
            <w:rFonts w:hint="eastAsia"/>
            <w:szCs w:val="21"/>
          </w:rPr>
          <w:t>西藏</w:t>
        </w:r>
      </w:hyperlink>
      <w:hyperlink r:id="rId97" w:tgtFrame="_blank" w:history="1">
        <w:r w:rsidRPr="00EC3A41">
          <w:rPr>
            <w:rFonts w:hint="eastAsia"/>
            <w:szCs w:val="21"/>
          </w:rPr>
          <w:t>喜马拉雅山脉</w:t>
        </w:r>
      </w:hyperlink>
      <w:r w:rsidRPr="00EC3A41">
        <w:rPr>
          <w:rFonts w:hint="eastAsia"/>
          <w:szCs w:val="21"/>
        </w:rPr>
        <w:t>北麓的</w:t>
      </w:r>
      <w:hyperlink r:id="rId98" w:tgtFrame="_blank" w:history="1">
        <w:r w:rsidRPr="00EC3A41">
          <w:rPr>
            <w:rFonts w:hint="eastAsia"/>
            <w:szCs w:val="21"/>
          </w:rPr>
          <w:t>杰马央宗冰川</w:t>
        </w:r>
      </w:hyperlink>
      <w:r w:rsidRPr="00EC3A41">
        <w:rPr>
          <w:rFonts w:hint="eastAsia"/>
          <w:szCs w:val="21"/>
        </w:rPr>
        <w:t>，上游称</w:t>
      </w:r>
      <w:hyperlink r:id="rId99" w:tgtFrame="_blank" w:history="1">
        <w:r w:rsidRPr="00EC3A41">
          <w:rPr>
            <w:rFonts w:hint="eastAsia"/>
            <w:szCs w:val="21"/>
          </w:rPr>
          <w:t>马泉河</w:t>
        </w:r>
      </w:hyperlink>
      <w:r w:rsidRPr="00EC3A41">
        <w:rPr>
          <w:rFonts w:hint="eastAsia"/>
          <w:szCs w:val="21"/>
        </w:rPr>
        <w:t>，自西向东横贯西藏南部；流经</w:t>
      </w:r>
      <w:hyperlink r:id="rId100" w:tgtFrame="_blank" w:history="1">
        <w:r w:rsidRPr="00EC3A41">
          <w:rPr>
            <w:rFonts w:hint="eastAsia"/>
            <w:szCs w:val="21"/>
          </w:rPr>
          <w:t>米林</w:t>
        </w:r>
      </w:hyperlink>
      <w:r w:rsidRPr="00EC3A41">
        <w:rPr>
          <w:rFonts w:hint="eastAsia"/>
          <w:szCs w:val="21"/>
        </w:rPr>
        <w:t>后，于</w:t>
      </w:r>
      <w:hyperlink r:id="rId101" w:tgtFrame="_blank" w:history="1">
        <w:r w:rsidRPr="00EC3A41">
          <w:rPr>
            <w:rFonts w:hint="eastAsia"/>
            <w:szCs w:val="21"/>
          </w:rPr>
          <w:t>墨脱</w:t>
        </w:r>
      </w:hyperlink>
      <w:r w:rsidRPr="00EC3A41">
        <w:rPr>
          <w:rFonts w:hint="eastAsia"/>
          <w:szCs w:val="21"/>
        </w:rPr>
        <w:t>以北切穿喜马拉雅山，绕过</w:t>
      </w:r>
      <w:hyperlink r:id="rId102" w:tgtFrame="_blank" w:history="1">
        <w:r w:rsidRPr="00EC3A41">
          <w:rPr>
            <w:rFonts w:hint="eastAsia"/>
            <w:szCs w:val="21"/>
          </w:rPr>
          <w:t>喜马拉雅山脉</w:t>
        </w:r>
      </w:hyperlink>
      <w:r w:rsidRPr="00EC3A41">
        <w:rPr>
          <w:rFonts w:hint="eastAsia"/>
          <w:szCs w:val="21"/>
        </w:rPr>
        <w:t>最东端的</w:t>
      </w:r>
      <w:hyperlink r:id="rId103" w:tgtFrame="_blank" w:history="1">
        <w:r w:rsidRPr="00EC3A41">
          <w:rPr>
            <w:rFonts w:hint="eastAsia"/>
            <w:szCs w:val="21"/>
          </w:rPr>
          <w:t>南迦巴瓦峰</w:t>
        </w:r>
      </w:hyperlink>
      <w:r w:rsidRPr="00EC3A41">
        <w:rPr>
          <w:rFonts w:hint="eastAsia"/>
          <w:szCs w:val="21"/>
        </w:rPr>
        <w:t>转向南流，形成世界第一大峡谷</w:t>
      </w:r>
      <w:r w:rsidRPr="00EC3A41">
        <w:rPr>
          <w:szCs w:val="21"/>
        </w:rPr>
        <w:t>——</w:t>
      </w:r>
      <w:hyperlink r:id="rId104" w:tgtFrame="_blank" w:history="1">
        <w:r w:rsidRPr="00EC3A41">
          <w:rPr>
            <w:rFonts w:hint="eastAsia"/>
            <w:szCs w:val="21"/>
          </w:rPr>
          <w:t>雅鲁藏布大峡谷</w:t>
        </w:r>
      </w:hyperlink>
      <w:r w:rsidRPr="00EC3A41">
        <w:rPr>
          <w:rFonts w:hint="eastAsia"/>
          <w:szCs w:val="21"/>
        </w:rPr>
        <w:t>；之后在</w:t>
      </w:r>
      <w:hyperlink r:id="rId105" w:tgtFrame="_blank" w:history="1">
        <w:r w:rsidRPr="00EC3A41">
          <w:rPr>
            <w:rFonts w:hint="eastAsia"/>
            <w:szCs w:val="21"/>
          </w:rPr>
          <w:t>巴昔卡</w:t>
        </w:r>
      </w:hyperlink>
      <w:r w:rsidRPr="00EC3A41">
        <w:rPr>
          <w:rFonts w:hint="eastAsia"/>
          <w:szCs w:val="21"/>
        </w:rPr>
        <w:t>出中国实际控制线（即</w:t>
      </w:r>
      <w:hyperlink r:id="rId106" w:tgtFrame="_blank" w:history="1">
        <w:r w:rsidRPr="00EC3A41">
          <w:rPr>
            <w:rFonts w:hint="eastAsia"/>
            <w:szCs w:val="21"/>
          </w:rPr>
          <w:t>麦克马洪线</w:t>
        </w:r>
      </w:hyperlink>
      <w:r w:rsidRPr="00EC3A41">
        <w:rPr>
          <w:rFonts w:hint="eastAsia"/>
          <w:szCs w:val="21"/>
        </w:rPr>
        <w:t>），经过</w:t>
      </w:r>
      <w:hyperlink r:id="rId107" w:tgtFrame="_blank" w:history="1">
        <w:r w:rsidRPr="00EC3A41">
          <w:rPr>
            <w:rFonts w:hint="eastAsia"/>
            <w:szCs w:val="21"/>
          </w:rPr>
          <w:t>印度</w:t>
        </w:r>
      </w:hyperlink>
      <w:r w:rsidRPr="00EC3A41">
        <w:rPr>
          <w:rFonts w:hint="eastAsia"/>
          <w:szCs w:val="21"/>
        </w:rPr>
        <w:t>侵占我中国的</w:t>
      </w:r>
      <w:hyperlink r:id="rId108" w:tgtFrame="_blank" w:history="1">
        <w:r w:rsidRPr="00EC3A41">
          <w:rPr>
            <w:rFonts w:hint="eastAsia"/>
            <w:szCs w:val="21"/>
          </w:rPr>
          <w:t>藏南地区</w:t>
        </w:r>
      </w:hyperlink>
      <w:r w:rsidRPr="00EC3A41">
        <w:rPr>
          <w:rFonts w:hint="eastAsia"/>
          <w:szCs w:val="21"/>
        </w:rPr>
        <w:t>之后进入印度</w:t>
      </w:r>
      <w:hyperlink r:id="rId109" w:tgtFrame="_blank" w:history="1">
        <w:r w:rsidRPr="00EC3A41">
          <w:rPr>
            <w:rFonts w:hint="eastAsia"/>
            <w:szCs w:val="21"/>
          </w:rPr>
          <w:t>阿萨姆邦</w:t>
        </w:r>
      </w:hyperlink>
      <w:r w:rsidRPr="00EC3A41">
        <w:rPr>
          <w:rFonts w:hint="eastAsia"/>
          <w:szCs w:val="21"/>
        </w:rPr>
        <w:t>，改称</w:t>
      </w:r>
      <w:hyperlink r:id="rId110" w:tgtFrame="_blank" w:history="1">
        <w:r w:rsidRPr="00EC3A41">
          <w:rPr>
            <w:rFonts w:hint="eastAsia"/>
            <w:szCs w:val="21"/>
          </w:rPr>
          <w:t>布拉马普特拉河</w:t>
        </w:r>
      </w:hyperlink>
      <w:r w:rsidRPr="00EC3A41">
        <w:rPr>
          <w:rFonts w:hint="eastAsia"/>
          <w:szCs w:val="21"/>
        </w:rPr>
        <w:t>；进入</w:t>
      </w:r>
      <w:hyperlink r:id="rId111" w:tgtFrame="_blank" w:history="1">
        <w:r w:rsidRPr="00EC3A41">
          <w:rPr>
            <w:rFonts w:hint="eastAsia"/>
            <w:szCs w:val="21"/>
          </w:rPr>
          <w:t>孟加拉国</w:t>
        </w:r>
      </w:hyperlink>
      <w:r w:rsidRPr="00EC3A41">
        <w:rPr>
          <w:rFonts w:hint="eastAsia"/>
          <w:szCs w:val="21"/>
        </w:rPr>
        <w:t>以后称为</w:t>
      </w:r>
      <w:hyperlink r:id="rId112" w:tgtFrame="_blank" w:history="1">
        <w:r w:rsidRPr="00EC3A41">
          <w:rPr>
            <w:rFonts w:hint="eastAsia"/>
            <w:szCs w:val="21"/>
          </w:rPr>
          <w:t>贾木纳河</w:t>
        </w:r>
      </w:hyperlink>
      <w:r w:rsidRPr="00EC3A41">
        <w:rPr>
          <w:rFonts w:hint="eastAsia"/>
          <w:szCs w:val="21"/>
        </w:rPr>
        <w:t>，在孟加拉国境内与</w:t>
      </w:r>
      <w:hyperlink r:id="rId113" w:tgtFrame="_blank" w:history="1">
        <w:r w:rsidRPr="00EC3A41">
          <w:rPr>
            <w:rFonts w:hint="eastAsia"/>
            <w:szCs w:val="21"/>
          </w:rPr>
          <w:t>恒河</w:t>
        </w:r>
      </w:hyperlink>
      <w:r w:rsidRPr="00EC3A41">
        <w:rPr>
          <w:rFonts w:hint="eastAsia"/>
          <w:szCs w:val="21"/>
        </w:rPr>
        <w:t>相汇，最后注入</w:t>
      </w:r>
      <w:hyperlink r:id="rId114" w:tgtFrame="_blank" w:history="1">
        <w:r w:rsidRPr="00EC3A41">
          <w:rPr>
            <w:rFonts w:hint="eastAsia"/>
            <w:szCs w:val="21"/>
          </w:rPr>
          <w:t>孟加拉湾</w:t>
        </w:r>
      </w:hyperlink>
      <w:r w:rsidRPr="00EC3A41">
        <w:rPr>
          <w:rFonts w:hint="eastAsia"/>
          <w:szCs w:val="21"/>
        </w:rPr>
        <w:t>，形成世界上最大的</w:t>
      </w:r>
      <w:hyperlink r:id="rId115" w:tgtFrame="_blank" w:history="1">
        <w:r w:rsidRPr="00EC3A41">
          <w:rPr>
            <w:rFonts w:hint="eastAsia"/>
            <w:szCs w:val="21"/>
          </w:rPr>
          <w:t>三角洲</w:t>
        </w:r>
      </w:hyperlink>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苏伊士运河</w:t>
      </w:r>
      <w:r w:rsidRPr="00EC3A41">
        <w:rPr>
          <w:szCs w:val="21"/>
        </w:rPr>
        <w:t>(</w:t>
      </w:r>
      <w:r w:rsidRPr="00EC3A41">
        <w:rPr>
          <w:rFonts w:hint="eastAsia"/>
          <w:szCs w:val="21"/>
        </w:rPr>
        <w:t>又译苏彝士运河</w:t>
      </w:r>
      <w:r w:rsidRPr="00EC3A41">
        <w:rPr>
          <w:szCs w:val="21"/>
        </w:rPr>
        <w:t>)1869</w:t>
      </w:r>
      <w:r w:rsidRPr="00EC3A41">
        <w:rPr>
          <w:rFonts w:hint="eastAsia"/>
          <w:szCs w:val="21"/>
        </w:rPr>
        <w:t>年修筑通航，是一条海平面的水道，在</w:t>
      </w:r>
      <w:hyperlink r:id="rId116" w:tgtFrame="_blank" w:history="1">
        <w:r w:rsidRPr="00EC3A41">
          <w:rPr>
            <w:rFonts w:hint="eastAsia"/>
            <w:szCs w:val="21"/>
          </w:rPr>
          <w:t>埃及</w:t>
        </w:r>
      </w:hyperlink>
      <w:r w:rsidRPr="00EC3A41">
        <w:rPr>
          <w:rFonts w:hint="eastAsia"/>
          <w:szCs w:val="21"/>
        </w:rPr>
        <w:t>贯通</w:t>
      </w:r>
      <w:hyperlink r:id="rId117" w:tgtFrame="_blank" w:history="1">
        <w:r w:rsidRPr="00EC3A41">
          <w:rPr>
            <w:rFonts w:hint="eastAsia"/>
            <w:szCs w:val="21"/>
          </w:rPr>
          <w:t>苏伊士地峡</w:t>
        </w:r>
      </w:hyperlink>
      <w:r w:rsidRPr="00EC3A41">
        <w:rPr>
          <w:rFonts w:hint="eastAsia"/>
          <w:szCs w:val="21"/>
        </w:rPr>
        <w:t>，连接</w:t>
      </w:r>
      <w:hyperlink r:id="rId118" w:tgtFrame="_blank" w:history="1">
        <w:r w:rsidRPr="00EC3A41">
          <w:rPr>
            <w:rFonts w:hint="eastAsia"/>
            <w:szCs w:val="21"/>
          </w:rPr>
          <w:t>地中海</w:t>
        </w:r>
      </w:hyperlink>
      <w:r w:rsidRPr="00EC3A41">
        <w:rPr>
          <w:rFonts w:hint="eastAsia"/>
          <w:szCs w:val="21"/>
        </w:rPr>
        <w:t>与</w:t>
      </w:r>
      <w:hyperlink r:id="rId119" w:tgtFrame="_blank" w:history="1">
        <w:r w:rsidRPr="00EC3A41">
          <w:rPr>
            <w:rFonts w:hint="eastAsia"/>
            <w:szCs w:val="21"/>
          </w:rPr>
          <w:t>红海</w:t>
        </w:r>
      </w:hyperlink>
      <w:r w:rsidRPr="00EC3A41">
        <w:rPr>
          <w:rFonts w:hint="eastAsia"/>
          <w:szCs w:val="21"/>
        </w:rPr>
        <w:t>，提供从欧洲至印度洋和西太平洋附近土地的最近的航线。</w:t>
      </w:r>
    </w:p>
    <w:p w:rsidR="00E06E50" w:rsidRPr="00EC3A41" w:rsidRDefault="00E06E50" w:rsidP="00EC3A41">
      <w:pPr>
        <w:pStyle w:val="a"/>
        <w:ind w:left="0" w:firstLine="31680"/>
        <w:contextualSpacing/>
        <w:rPr>
          <w:szCs w:val="21"/>
        </w:rPr>
      </w:pPr>
      <w:r w:rsidRPr="00EC3A41">
        <w:rPr>
          <w:rFonts w:hint="eastAsia"/>
          <w:bCs/>
          <w:szCs w:val="21"/>
        </w:rPr>
        <w:t>知识点：澳大利亚位于太平洋和印度洋之间。</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台湾岛面积</w:t>
      </w:r>
      <w:r w:rsidRPr="00EC3A41">
        <w:rPr>
          <w:szCs w:val="21"/>
        </w:rPr>
        <w:t>35798</w:t>
      </w:r>
      <w:r w:rsidRPr="00EC3A41">
        <w:rPr>
          <w:rFonts w:hint="eastAsia"/>
          <w:szCs w:val="21"/>
        </w:rPr>
        <w:t>平方千米，是</w:t>
      </w:r>
      <w:hyperlink r:id="rId120" w:tgtFrame="_blank" w:history="1">
        <w:r w:rsidRPr="00EC3A41">
          <w:rPr>
            <w:rFonts w:hint="eastAsia"/>
            <w:szCs w:val="21"/>
          </w:rPr>
          <w:t>中国</w:t>
        </w:r>
      </w:hyperlink>
      <w:r w:rsidRPr="00EC3A41">
        <w:rPr>
          <w:rFonts w:hint="eastAsia"/>
          <w:szCs w:val="21"/>
        </w:rPr>
        <w:t>第一大岛、世界第</w:t>
      </w:r>
      <w:r w:rsidRPr="00EC3A41">
        <w:rPr>
          <w:szCs w:val="21"/>
        </w:rPr>
        <w:t>38</w:t>
      </w:r>
      <w:r w:rsidRPr="00EC3A41">
        <w:rPr>
          <w:rFonts w:hint="eastAsia"/>
          <w:szCs w:val="21"/>
        </w:rPr>
        <w:t>大</w:t>
      </w:r>
      <w:hyperlink r:id="rId121" w:tgtFrame="_blank" w:history="1">
        <w:r w:rsidRPr="00EC3A41">
          <w:rPr>
            <w:rFonts w:hint="eastAsia"/>
            <w:szCs w:val="21"/>
          </w:rPr>
          <w:t>岛屿</w:t>
        </w:r>
      </w:hyperlink>
      <w:r w:rsidRPr="00EC3A41">
        <w:rPr>
          <w:rFonts w:hint="eastAsia"/>
          <w:szCs w:val="21"/>
        </w:rPr>
        <w:t>，南北长度约</w:t>
      </w:r>
      <w:r w:rsidRPr="00EC3A41">
        <w:rPr>
          <w:szCs w:val="21"/>
        </w:rPr>
        <w:t>400</w:t>
      </w:r>
      <w:r w:rsidRPr="00EC3A41">
        <w:rPr>
          <w:rFonts w:hint="eastAsia"/>
          <w:szCs w:val="21"/>
        </w:rPr>
        <w:t>千米，东西最宽处</w:t>
      </w:r>
      <w:r w:rsidRPr="00EC3A41">
        <w:rPr>
          <w:szCs w:val="21"/>
        </w:rPr>
        <w:t>145</w:t>
      </w:r>
      <w:r w:rsidRPr="00EC3A41">
        <w:rPr>
          <w:rFonts w:hint="eastAsia"/>
          <w:szCs w:val="21"/>
        </w:rPr>
        <w:t>千米，海岸线</w:t>
      </w:r>
      <w:r w:rsidRPr="00EC3A41">
        <w:rPr>
          <w:szCs w:val="21"/>
        </w:rPr>
        <w:t>1566. 3</w:t>
      </w:r>
      <w:r w:rsidRPr="00EC3A41">
        <w:rPr>
          <w:rFonts w:hint="eastAsia"/>
          <w:szCs w:val="21"/>
        </w:rPr>
        <w:t>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格陵兰岛（</w:t>
      </w:r>
      <w:hyperlink r:id="rId122" w:tgtFrame="_blank" w:history="1">
        <w:r w:rsidRPr="00EC3A41">
          <w:rPr>
            <w:rFonts w:hint="eastAsia"/>
            <w:szCs w:val="21"/>
          </w:rPr>
          <w:t>英语</w:t>
        </w:r>
      </w:hyperlink>
      <w:r w:rsidRPr="00EC3A41">
        <w:rPr>
          <w:rFonts w:hint="eastAsia"/>
          <w:szCs w:val="21"/>
        </w:rPr>
        <w:t>：</w:t>
      </w:r>
      <w:r w:rsidRPr="00EC3A41">
        <w:rPr>
          <w:szCs w:val="21"/>
        </w:rPr>
        <w:t>Greenland</w:t>
      </w:r>
      <w:r w:rsidRPr="00EC3A41">
        <w:rPr>
          <w:rFonts w:hint="eastAsia"/>
          <w:szCs w:val="21"/>
        </w:rPr>
        <w:t>）世界最大岛，面积</w:t>
      </w:r>
      <w:r w:rsidRPr="00EC3A41">
        <w:rPr>
          <w:szCs w:val="21"/>
        </w:rPr>
        <w:t>2166086</w:t>
      </w:r>
      <w:r w:rsidRPr="00EC3A41">
        <w:rPr>
          <w:rFonts w:hint="eastAsia"/>
          <w:szCs w:val="21"/>
        </w:rPr>
        <w:t>平方千米，在</w:t>
      </w:r>
      <w:hyperlink r:id="rId123" w:tgtFrame="_blank" w:history="1">
        <w:r w:rsidRPr="00EC3A41">
          <w:rPr>
            <w:rFonts w:hint="eastAsia"/>
            <w:szCs w:val="21"/>
          </w:rPr>
          <w:t>北美洲</w:t>
        </w:r>
      </w:hyperlink>
      <w:r w:rsidRPr="00EC3A41">
        <w:rPr>
          <w:rFonts w:hint="eastAsia"/>
          <w:szCs w:val="21"/>
        </w:rPr>
        <w:t>东北，</w:t>
      </w:r>
      <w:hyperlink r:id="rId124" w:tgtFrame="_blank" w:history="1">
        <w:r w:rsidRPr="00EC3A41">
          <w:rPr>
            <w:rFonts w:hint="eastAsia"/>
            <w:szCs w:val="21"/>
          </w:rPr>
          <w:t>北冰洋</w:t>
        </w:r>
      </w:hyperlink>
      <w:r w:rsidRPr="00EC3A41">
        <w:rPr>
          <w:rFonts w:hint="eastAsia"/>
          <w:szCs w:val="21"/>
        </w:rPr>
        <w:t>和</w:t>
      </w:r>
      <w:hyperlink r:id="rId125" w:tgtFrame="_blank" w:history="1">
        <w:r w:rsidRPr="00EC3A41">
          <w:rPr>
            <w:rFonts w:hint="eastAsia"/>
            <w:szCs w:val="21"/>
          </w:rPr>
          <w:t>大西洋</w:t>
        </w:r>
      </w:hyperlink>
      <w:r w:rsidRPr="00EC3A41">
        <w:rPr>
          <w:rFonts w:hint="eastAsia"/>
          <w:szCs w:val="21"/>
        </w:rPr>
        <w:t>之间。从北部的皮里地到南端的法韦尔角相距</w:t>
      </w:r>
      <w:r w:rsidRPr="00EC3A41">
        <w:rPr>
          <w:szCs w:val="21"/>
        </w:rPr>
        <w:t>2574</w:t>
      </w:r>
      <w:r w:rsidRPr="00EC3A41">
        <w:rPr>
          <w:rFonts w:hint="eastAsia"/>
          <w:szCs w:val="21"/>
        </w:rPr>
        <w:t>千米，最宽处约有</w:t>
      </w:r>
      <w:r w:rsidRPr="00EC3A41">
        <w:rPr>
          <w:szCs w:val="21"/>
        </w:rPr>
        <w:t>1290</w:t>
      </w:r>
      <w:r w:rsidRPr="00EC3A41">
        <w:rPr>
          <w:rFonts w:hint="eastAsia"/>
          <w:szCs w:val="21"/>
        </w:rPr>
        <w:t>千米，海岸线全长</w:t>
      </w:r>
      <w:r w:rsidRPr="00EC3A41">
        <w:rPr>
          <w:szCs w:val="21"/>
        </w:rPr>
        <w:t>3. 5</w:t>
      </w:r>
      <w:r w:rsidRPr="00EC3A41">
        <w:rPr>
          <w:rFonts w:hint="eastAsia"/>
          <w:szCs w:val="21"/>
        </w:rPr>
        <w:t>万多千米。</w:t>
      </w:r>
    </w:p>
    <w:p w:rsidR="00E06E50" w:rsidRPr="00EC3A41" w:rsidRDefault="00E06E50" w:rsidP="00EC3A41">
      <w:pPr>
        <w:pStyle w:val="a"/>
        <w:ind w:left="0" w:firstLine="31680"/>
        <w:contextualSpacing/>
        <w:rPr>
          <w:szCs w:val="21"/>
        </w:rPr>
      </w:pPr>
      <w:r w:rsidRPr="00EC3A41">
        <w:rPr>
          <w:rFonts w:hint="eastAsia"/>
          <w:bCs/>
          <w:szCs w:val="21"/>
        </w:rPr>
        <w:t>知识点：格陵兰岛位于北冰洋与大西洋之间。</w:t>
      </w:r>
    </w:p>
    <w:p w:rsidR="00E06E50" w:rsidRPr="00EC3A41" w:rsidRDefault="00E06E50" w:rsidP="00EC3A41">
      <w:pPr>
        <w:pStyle w:val="a"/>
        <w:ind w:left="0" w:firstLine="31680"/>
        <w:contextualSpacing/>
        <w:rPr>
          <w:szCs w:val="21"/>
        </w:rPr>
      </w:pPr>
      <w:r w:rsidRPr="00EC3A41">
        <w:rPr>
          <w:rFonts w:hint="eastAsia"/>
          <w:bCs/>
          <w:szCs w:val="21"/>
        </w:rPr>
        <w:t>知识点：中国岛屿岸线总长度约为</w:t>
      </w:r>
      <w:r w:rsidRPr="00EC3A41">
        <w:rPr>
          <w:bCs/>
          <w:szCs w:val="21"/>
        </w:rPr>
        <w:t>14000</w:t>
      </w:r>
      <w:r w:rsidRPr="00EC3A41">
        <w:rPr>
          <w:rFonts w:hint="eastAsia"/>
          <w:bCs/>
          <w:szCs w:val="21"/>
        </w:rPr>
        <w:t>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巴厘岛是印尼</w:t>
      </w:r>
      <w:r w:rsidRPr="00EC3A41">
        <w:rPr>
          <w:szCs w:val="21"/>
        </w:rPr>
        <w:t>13600</w:t>
      </w:r>
      <w:r w:rsidRPr="00EC3A41">
        <w:rPr>
          <w:rFonts w:hint="eastAsia"/>
          <w:szCs w:val="21"/>
        </w:rPr>
        <w:t>多个岛屿中最耀眼的一个岛，位于</w:t>
      </w:r>
      <w:hyperlink r:id="rId126" w:tgtFrame="_blank" w:history="1">
        <w:r w:rsidRPr="00EC3A41">
          <w:rPr>
            <w:rFonts w:hint="eastAsia"/>
            <w:szCs w:val="21"/>
          </w:rPr>
          <w:t>印度洋</w:t>
        </w:r>
      </w:hyperlink>
      <w:r w:rsidRPr="00EC3A41">
        <w:rPr>
          <w:rFonts w:hint="eastAsia"/>
          <w:szCs w:val="21"/>
        </w:rPr>
        <w:t>赤道南方</w:t>
      </w:r>
      <w:r w:rsidRPr="00EC3A41">
        <w:rPr>
          <w:szCs w:val="21"/>
        </w:rPr>
        <w:t>8</w:t>
      </w:r>
      <w:r w:rsidRPr="00EC3A41">
        <w:rPr>
          <w:rFonts w:hint="eastAsia"/>
          <w:szCs w:val="21"/>
        </w:rPr>
        <w:t>度，</w:t>
      </w:r>
      <w:hyperlink r:id="rId127" w:tgtFrame="_blank" w:history="1">
        <w:r w:rsidRPr="00EC3A41">
          <w:rPr>
            <w:rFonts w:hint="eastAsia"/>
            <w:szCs w:val="21"/>
          </w:rPr>
          <w:t>爪哇岛</w:t>
        </w:r>
      </w:hyperlink>
      <w:r w:rsidRPr="00EC3A41">
        <w:rPr>
          <w:rFonts w:hint="eastAsia"/>
          <w:szCs w:val="21"/>
        </w:rPr>
        <w:t>东部，岛上东西宽</w:t>
      </w:r>
      <w:r w:rsidRPr="00EC3A41">
        <w:rPr>
          <w:szCs w:val="21"/>
        </w:rPr>
        <w:t>140</w:t>
      </w:r>
      <w:r w:rsidRPr="00EC3A41">
        <w:rPr>
          <w:rFonts w:hint="eastAsia"/>
          <w:szCs w:val="21"/>
        </w:rPr>
        <w:t>公里，南北相距</w:t>
      </w:r>
      <w:r w:rsidRPr="00EC3A41">
        <w:rPr>
          <w:szCs w:val="21"/>
        </w:rPr>
        <w:t>80</w:t>
      </w:r>
      <w:r w:rsidRPr="00EC3A41">
        <w:rPr>
          <w:rFonts w:hint="eastAsia"/>
          <w:szCs w:val="21"/>
        </w:rPr>
        <w:t>公里，全岛总面积为</w:t>
      </w:r>
      <w:r w:rsidRPr="00EC3A41">
        <w:rPr>
          <w:szCs w:val="21"/>
        </w:rPr>
        <w:t>5620</w:t>
      </w:r>
      <w:r w:rsidRPr="00EC3A41">
        <w:rPr>
          <w:rFonts w:hint="eastAsia"/>
          <w:szCs w:val="21"/>
        </w:rPr>
        <w:t>平方公里。巴厘岛（</w:t>
      </w:r>
      <w:r w:rsidRPr="00EC3A41">
        <w:rPr>
          <w:szCs w:val="21"/>
        </w:rPr>
        <w:t>Bali</w:t>
      </w:r>
      <w:r w:rsidRPr="00EC3A41">
        <w:rPr>
          <w:rFonts w:hint="eastAsia"/>
          <w:szCs w:val="21"/>
        </w:rPr>
        <w:t>）是印度尼西亚岛屿，位于</w:t>
      </w:r>
      <w:hyperlink r:id="rId128" w:tgtFrame="_blank" w:history="1">
        <w:r w:rsidRPr="00EC3A41">
          <w:rPr>
            <w:rFonts w:hint="eastAsia"/>
            <w:szCs w:val="21"/>
          </w:rPr>
          <w:t>小巽他群岛</w:t>
        </w:r>
      </w:hyperlink>
      <w:r w:rsidRPr="00EC3A41">
        <w:rPr>
          <w:rFonts w:hint="eastAsia"/>
          <w:szCs w:val="21"/>
        </w:rPr>
        <w:t>西端，大致呈菱形，主轴为东西走向。面积约</w:t>
      </w:r>
      <w:r w:rsidRPr="00EC3A41">
        <w:rPr>
          <w:szCs w:val="21"/>
        </w:rPr>
        <w:t>5620</w:t>
      </w:r>
      <w:r w:rsidRPr="00EC3A41">
        <w:rPr>
          <w:rFonts w:hint="eastAsia"/>
          <w:szCs w:val="21"/>
        </w:rPr>
        <w:t>平方公里，人口约</w:t>
      </w:r>
      <w:r w:rsidRPr="00EC3A41">
        <w:rPr>
          <w:szCs w:val="21"/>
        </w:rPr>
        <w:t>315</w:t>
      </w:r>
      <w:r w:rsidRPr="00EC3A41">
        <w:rPr>
          <w:rFonts w:hint="eastAsia"/>
          <w:szCs w:val="21"/>
        </w:rPr>
        <w:t>万人。</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百慕大三角地处</w:t>
      </w:r>
      <w:hyperlink r:id="rId129" w:tgtFrame="_blank" w:history="1">
        <w:r w:rsidRPr="00EC3A41">
          <w:rPr>
            <w:rFonts w:hint="eastAsia"/>
            <w:szCs w:val="21"/>
          </w:rPr>
          <w:t>北美</w:t>
        </w:r>
      </w:hyperlink>
      <w:hyperlink r:id="rId130" w:tgtFrame="_blank" w:history="1">
        <w:r w:rsidRPr="00EC3A41">
          <w:rPr>
            <w:rFonts w:hint="eastAsia"/>
            <w:szCs w:val="21"/>
          </w:rPr>
          <w:t>佛罗里达半岛</w:t>
        </w:r>
      </w:hyperlink>
      <w:r w:rsidRPr="00EC3A41">
        <w:rPr>
          <w:rFonts w:hint="eastAsia"/>
          <w:szCs w:val="21"/>
        </w:rPr>
        <w:t>东南部，具体是指由</w:t>
      </w:r>
      <w:hyperlink r:id="rId131" w:tgtFrame="_blank" w:history="1">
        <w:r w:rsidRPr="00EC3A41">
          <w:rPr>
            <w:rFonts w:hint="eastAsia"/>
            <w:szCs w:val="21"/>
          </w:rPr>
          <w:t>百慕大群岛</w:t>
        </w:r>
      </w:hyperlink>
      <w:r w:rsidRPr="00EC3A41">
        <w:rPr>
          <w:rFonts w:hint="eastAsia"/>
          <w:szCs w:val="21"/>
        </w:rPr>
        <w:t>、美国的</w:t>
      </w:r>
      <w:hyperlink r:id="rId132" w:tgtFrame="_blank" w:history="1">
        <w:r w:rsidRPr="00EC3A41">
          <w:rPr>
            <w:rFonts w:hint="eastAsia"/>
            <w:szCs w:val="21"/>
          </w:rPr>
          <w:t>迈阿密</w:t>
        </w:r>
      </w:hyperlink>
      <w:r w:rsidRPr="00EC3A41">
        <w:rPr>
          <w:rFonts w:hint="eastAsia"/>
          <w:szCs w:val="21"/>
        </w:rPr>
        <w:t>和</w:t>
      </w:r>
      <w:hyperlink r:id="rId133" w:tgtFrame="_blank" w:history="1">
        <w:r w:rsidRPr="00EC3A41">
          <w:rPr>
            <w:rFonts w:hint="eastAsia"/>
            <w:szCs w:val="21"/>
          </w:rPr>
          <w:t>波多黎各</w:t>
        </w:r>
      </w:hyperlink>
      <w:r w:rsidRPr="00EC3A41">
        <w:rPr>
          <w:rFonts w:hint="eastAsia"/>
          <w:szCs w:val="21"/>
        </w:rPr>
        <w:t>的</w:t>
      </w:r>
      <w:hyperlink r:id="rId134" w:tgtFrame="_blank" w:history="1">
        <w:r w:rsidRPr="00EC3A41">
          <w:rPr>
            <w:rFonts w:hint="eastAsia"/>
            <w:szCs w:val="21"/>
          </w:rPr>
          <w:t>圣胡安</w:t>
        </w:r>
      </w:hyperlink>
      <w:r w:rsidRPr="00EC3A41">
        <w:rPr>
          <w:rFonts w:hint="eastAsia"/>
          <w:szCs w:val="21"/>
        </w:rPr>
        <w:t>三点连线形成的一个东</w:t>
      </w:r>
      <w:hyperlink r:id="rId135" w:tgtFrame="_blank" w:history="1">
        <w:r w:rsidRPr="00EC3A41">
          <w:rPr>
            <w:rFonts w:hint="eastAsia"/>
            <w:szCs w:val="21"/>
          </w:rPr>
          <w:t>大西洋</w:t>
        </w:r>
      </w:hyperlink>
      <w:r w:rsidRPr="00EC3A41">
        <w:rPr>
          <w:rFonts w:hint="eastAsia"/>
          <w:szCs w:val="21"/>
        </w:rPr>
        <w:t>三角地带，每边长约</w:t>
      </w:r>
      <w:r w:rsidRPr="00EC3A41">
        <w:rPr>
          <w:szCs w:val="21"/>
        </w:rPr>
        <w:t>2000</w:t>
      </w:r>
      <w:r w:rsidRPr="00EC3A41">
        <w:rPr>
          <w:rFonts w:hint="eastAsia"/>
          <w:szCs w:val="21"/>
        </w:rPr>
        <w:t>千米。由于这片海域常发生人们用现有的科学技术手段，或按照正常的思维逻辑及推理方式难以解释的超常现象，因而到了近现代时，它已成为那些神秘的、不可理解的各种失踪事件的代名词。又被称为“魔鬼三角海域”。</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夏威夷群岛是由火山爆发形成的，包括</w:t>
      </w:r>
      <w:r w:rsidRPr="00EC3A41">
        <w:rPr>
          <w:szCs w:val="21"/>
        </w:rPr>
        <w:t>8</w:t>
      </w:r>
      <w:r w:rsidRPr="00EC3A41">
        <w:rPr>
          <w:rFonts w:hint="eastAsia"/>
          <w:szCs w:val="21"/>
        </w:rPr>
        <w:t>个大岛和</w:t>
      </w:r>
      <w:r w:rsidRPr="00EC3A41">
        <w:rPr>
          <w:szCs w:val="21"/>
        </w:rPr>
        <w:t>124</w:t>
      </w:r>
      <w:r w:rsidRPr="00EC3A41">
        <w:rPr>
          <w:rFonts w:hint="eastAsia"/>
          <w:szCs w:val="21"/>
        </w:rPr>
        <w:t>个小岛，绵延</w:t>
      </w:r>
      <w:r w:rsidRPr="00EC3A41">
        <w:rPr>
          <w:szCs w:val="21"/>
        </w:rPr>
        <w:t>2450</w:t>
      </w:r>
      <w:r w:rsidRPr="00EC3A41">
        <w:rPr>
          <w:rFonts w:hint="eastAsia"/>
          <w:szCs w:val="21"/>
        </w:rPr>
        <w:t>千米，形成新月形岛链。夏威夷岛为最大岛，岛上有</w:t>
      </w:r>
      <w:r w:rsidRPr="00EC3A41">
        <w:rPr>
          <w:szCs w:val="21"/>
        </w:rPr>
        <w:t>2</w:t>
      </w:r>
      <w:r w:rsidRPr="00EC3A41">
        <w:rPr>
          <w:rFonts w:hint="eastAsia"/>
          <w:szCs w:val="21"/>
        </w:rPr>
        <w:t>座活火山。气候终年温和宜人，降水量受地形影响较大，各地差异悬殊，森林覆盖率近</w:t>
      </w:r>
      <w:r w:rsidRPr="00EC3A41">
        <w:rPr>
          <w:szCs w:val="21"/>
        </w:rPr>
        <w:t>50%</w:t>
      </w:r>
      <w:r w:rsidRPr="00EC3A41">
        <w:rPr>
          <w:rFonts w:hint="eastAsia"/>
          <w:szCs w:val="21"/>
        </w:rPr>
        <w:t>。本州是由十九个主要的岛屿及珊瑚礁所组成，位于中部太平洋。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为了避免日期上的混乱，</w:t>
      </w:r>
      <w:r w:rsidRPr="00EC3A41">
        <w:rPr>
          <w:szCs w:val="21"/>
        </w:rPr>
        <w:t>1884</w:t>
      </w:r>
      <w:r w:rsidRPr="00EC3A41">
        <w:rPr>
          <w:rFonts w:hint="eastAsia"/>
          <w:szCs w:val="21"/>
        </w:rPr>
        <w:t>年国际</w:t>
      </w:r>
      <w:hyperlink r:id="rId136" w:tgtFrame="_blank" w:history="1">
        <w:r w:rsidRPr="00EC3A41">
          <w:rPr>
            <w:rFonts w:hint="eastAsia"/>
            <w:szCs w:val="21"/>
          </w:rPr>
          <w:t>经度</w:t>
        </w:r>
      </w:hyperlink>
      <w:r w:rsidRPr="00EC3A41">
        <w:rPr>
          <w:rFonts w:hint="eastAsia"/>
          <w:szCs w:val="21"/>
        </w:rPr>
        <w:t>会议规定了一条国际日期变更线。这条变更线位于太平洋中的</w:t>
      </w:r>
      <w:r w:rsidRPr="00EC3A41">
        <w:rPr>
          <w:szCs w:val="21"/>
        </w:rPr>
        <w:t>180</w:t>
      </w:r>
      <w:r w:rsidRPr="00EC3A41">
        <w:rPr>
          <w:rFonts w:hint="eastAsia"/>
          <w:szCs w:val="21"/>
        </w:rPr>
        <w:t>°经线上，作为地球上“今天”和“昨天”的</w:t>
      </w:r>
      <w:hyperlink r:id="rId137" w:tgtFrame="_blank" w:history="1">
        <w:r w:rsidRPr="00EC3A41">
          <w:rPr>
            <w:rFonts w:hint="eastAsia"/>
            <w:szCs w:val="21"/>
          </w:rPr>
          <w:t>分界线</w:t>
        </w:r>
      </w:hyperlink>
      <w:r w:rsidRPr="00EC3A41">
        <w:rPr>
          <w:rFonts w:hint="eastAsia"/>
          <w:szCs w:val="21"/>
        </w:rPr>
        <w:t>，因此称为“国际日期变更线”。为避免在一个</w:t>
      </w:r>
      <w:hyperlink r:id="rId138" w:tgtFrame="_blank" w:history="1">
        <w:r w:rsidRPr="00EC3A41">
          <w:rPr>
            <w:rFonts w:hint="eastAsia"/>
            <w:szCs w:val="21"/>
          </w:rPr>
          <w:t>国家</w:t>
        </w:r>
      </w:hyperlink>
      <w:r w:rsidRPr="00EC3A41">
        <w:rPr>
          <w:rFonts w:hint="eastAsia"/>
          <w:szCs w:val="21"/>
        </w:rPr>
        <w:t>中同时存在着两种日期，实际</w:t>
      </w:r>
      <w:hyperlink r:id="rId139" w:tgtFrame="_blank" w:history="1">
        <w:r w:rsidRPr="00EC3A41">
          <w:rPr>
            <w:rFonts w:hint="eastAsia"/>
            <w:szCs w:val="21"/>
          </w:rPr>
          <w:t>日界线</w:t>
        </w:r>
      </w:hyperlink>
      <w:bookmarkStart w:id="10" w:name="ref__2__43727"/>
      <w:r w:rsidRPr="00EC3A41">
        <w:rPr>
          <w:szCs w:val="21"/>
        </w:rPr>
        <w:t> </w:t>
      </w:r>
      <w:bookmarkEnd w:id="10"/>
      <w:r w:rsidRPr="00EC3A41">
        <w:rPr>
          <w:rFonts w:hint="eastAsia"/>
          <w:szCs w:val="21"/>
        </w:rPr>
        <w:t>并不是一条直线，而是折线。它北起</w:t>
      </w:r>
      <w:hyperlink r:id="rId140" w:tgtFrame="_blank" w:history="1">
        <w:r w:rsidRPr="00EC3A41">
          <w:rPr>
            <w:rFonts w:hint="eastAsia"/>
            <w:szCs w:val="21"/>
          </w:rPr>
          <w:t>北极</w:t>
        </w:r>
      </w:hyperlink>
      <w:r w:rsidRPr="00EC3A41">
        <w:rPr>
          <w:rFonts w:hint="eastAsia"/>
          <w:szCs w:val="21"/>
        </w:rPr>
        <w:t>，通过白令海峡、太平洋，直到</w:t>
      </w:r>
      <w:hyperlink r:id="rId141" w:tgtFrame="_blank" w:history="1">
        <w:r w:rsidRPr="00EC3A41">
          <w:rPr>
            <w:rFonts w:hint="eastAsia"/>
            <w:szCs w:val="21"/>
          </w:rPr>
          <w:t>南极</w:t>
        </w:r>
      </w:hyperlink>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知识点：国际日期变更线绝大部分位于世界大洋中的太平洋。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非洲位于</w:t>
      </w:r>
      <w:hyperlink r:id="rId142" w:tgtFrame="_blank" w:history="1">
        <w:r w:rsidRPr="00EC3A41">
          <w:rPr>
            <w:rFonts w:hint="eastAsia"/>
            <w:szCs w:val="21"/>
          </w:rPr>
          <w:t>亚洲</w:t>
        </w:r>
      </w:hyperlink>
      <w:r w:rsidRPr="00EC3A41">
        <w:rPr>
          <w:rFonts w:hint="eastAsia"/>
          <w:szCs w:val="21"/>
        </w:rPr>
        <w:t>的西南面，</w:t>
      </w:r>
      <w:hyperlink r:id="rId143" w:tgtFrame="_blank" w:history="1">
        <w:r w:rsidRPr="00EC3A41">
          <w:rPr>
            <w:rFonts w:hint="eastAsia"/>
            <w:szCs w:val="21"/>
          </w:rPr>
          <w:t>东半球</w:t>
        </w:r>
      </w:hyperlink>
      <w:r w:rsidRPr="00EC3A41">
        <w:rPr>
          <w:rFonts w:hint="eastAsia"/>
          <w:szCs w:val="21"/>
        </w:rPr>
        <w:t>的西南部，地跨</w:t>
      </w:r>
      <w:hyperlink r:id="rId144" w:tgtFrame="_blank" w:history="1">
        <w:r w:rsidRPr="00EC3A41">
          <w:rPr>
            <w:rFonts w:hint="eastAsia"/>
            <w:szCs w:val="21"/>
          </w:rPr>
          <w:t>赤道</w:t>
        </w:r>
      </w:hyperlink>
      <w:r w:rsidRPr="00EC3A41">
        <w:rPr>
          <w:rFonts w:hint="eastAsia"/>
          <w:szCs w:val="21"/>
        </w:rPr>
        <w:t>南北。东濒</w:t>
      </w:r>
      <w:hyperlink r:id="rId145" w:tgtFrame="_blank" w:history="1">
        <w:r w:rsidRPr="00EC3A41">
          <w:rPr>
            <w:rFonts w:hint="eastAsia"/>
            <w:szCs w:val="21"/>
          </w:rPr>
          <w:t>印度洋</w:t>
        </w:r>
      </w:hyperlink>
      <w:r w:rsidRPr="00EC3A41">
        <w:rPr>
          <w:rFonts w:hint="eastAsia"/>
          <w:szCs w:val="21"/>
        </w:rPr>
        <w:t>，西临</w:t>
      </w:r>
      <w:hyperlink r:id="rId146" w:tgtFrame="_blank" w:history="1">
        <w:r w:rsidRPr="00EC3A41">
          <w:rPr>
            <w:rFonts w:hint="eastAsia"/>
            <w:szCs w:val="21"/>
          </w:rPr>
          <w:t>大西洋</w:t>
        </w:r>
      </w:hyperlink>
      <w:r w:rsidRPr="00EC3A41">
        <w:rPr>
          <w:rFonts w:hint="eastAsia"/>
          <w:szCs w:val="21"/>
        </w:rPr>
        <w:t>，北隔</w:t>
      </w:r>
      <w:hyperlink r:id="rId147" w:tgtFrame="_blank" w:history="1">
        <w:r w:rsidRPr="00EC3A41">
          <w:rPr>
            <w:rFonts w:hint="eastAsia"/>
            <w:szCs w:val="21"/>
          </w:rPr>
          <w:t>地中海</w:t>
        </w:r>
      </w:hyperlink>
      <w:r w:rsidRPr="00EC3A41">
        <w:rPr>
          <w:rFonts w:hint="eastAsia"/>
          <w:szCs w:val="21"/>
        </w:rPr>
        <w:t>与</w:t>
      </w:r>
      <w:hyperlink r:id="rId148" w:tgtFrame="_blank" w:history="1">
        <w:r w:rsidRPr="00EC3A41">
          <w:rPr>
            <w:rFonts w:hint="eastAsia"/>
            <w:szCs w:val="21"/>
          </w:rPr>
          <w:t>欧洲</w:t>
        </w:r>
      </w:hyperlink>
      <w:r w:rsidRPr="00EC3A41">
        <w:rPr>
          <w:rFonts w:hint="eastAsia"/>
          <w:szCs w:val="21"/>
        </w:rPr>
        <w:t>相望，东北隅以狭长的</w:t>
      </w:r>
      <w:hyperlink r:id="rId149" w:tgtFrame="_blank" w:history="1">
        <w:r w:rsidRPr="00EC3A41">
          <w:rPr>
            <w:rFonts w:hint="eastAsia"/>
            <w:szCs w:val="21"/>
          </w:rPr>
          <w:t>红海</w:t>
        </w:r>
      </w:hyperlink>
      <w:r w:rsidRPr="00EC3A41">
        <w:rPr>
          <w:rFonts w:hint="eastAsia"/>
          <w:szCs w:val="21"/>
        </w:rPr>
        <w:t>与</w:t>
      </w:r>
      <w:hyperlink r:id="rId150" w:tgtFrame="_blank" w:history="1">
        <w:r w:rsidRPr="00EC3A41">
          <w:rPr>
            <w:rFonts w:hint="eastAsia"/>
            <w:szCs w:val="21"/>
          </w:rPr>
          <w:t>苏伊士运河</w:t>
        </w:r>
      </w:hyperlink>
      <w:r w:rsidRPr="00EC3A41">
        <w:rPr>
          <w:rFonts w:hint="eastAsia"/>
          <w:szCs w:val="21"/>
        </w:rPr>
        <w:t>紧邻亚洲。</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南美洲是</w:t>
      </w:r>
      <w:hyperlink r:id="rId151" w:tgtFrame="_blank" w:history="1">
        <w:r w:rsidRPr="00EC3A41">
          <w:rPr>
            <w:rFonts w:hint="eastAsia"/>
            <w:szCs w:val="21"/>
          </w:rPr>
          <w:t>南亚美利加洲</w:t>
        </w:r>
      </w:hyperlink>
      <w:r w:rsidRPr="00EC3A41">
        <w:rPr>
          <w:rFonts w:hint="eastAsia"/>
          <w:szCs w:val="21"/>
        </w:rPr>
        <w:t>的简称，位于</w:t>
      </w:r>
      <w:hyperlink r:id="rId152" w:tgtFrame="_blank" w:history="1">
        <w:r w:rsidRPr="00EC3A41">
          <w:rPr>
            <w:rFonts w:hint="eastAsia"/>
            <w:szCs w:val="21"/>
          </w:rPr>
          <w:t>西半球</w:t>
        </w:r>
      </w:hyperlink>
      <w:r w:rsidRPr="00EC3A41">
        <w:rPr>
          <w:rFonts w:hint="eastAsia"/>
          <w:szCs w:val="21"/>
        </w:rPr>
        <w:t>南部，东面是</w:t>
      </w:r>
      <w:hyperlink r:id="rId153" w:tgtFrame="_blank" w:history="1">
        <w:r w:rsidRPr="00EC3A41">
          <w:rPr>
            <w:rFonts w:hint="eastAsia"/>
            <w:szCs w:val="21"/>
          </w:rPr>
          <w:t>大西洋</w:t>
        </w:r>
      </w:hyperlink>
      <w:r w:rsidRPr="00EC3A41">
        <w:rPr>
          <w:rFonts w:hint="eastAsia"/>
          <w:szCs w:val="21"/>
        </w:rPr>
        <w:t>，西为</w:t>
      </w:r>
      <w:hyperlink r:id="rId154" w:tgtFrame="_blank" w:history="1">
        <w:r w:rsidRPr="00EC3A41">
          <w:rPr>
            <w:rFonts w:hint="eastAsia"/>
            <w:szCs w:val="21"/>
          </w:rPr>
          <w:t>太平洋</w:t>
        </w:r>
      </w:hyperlink>
      <w:r w:rsidRPr="00EC3A41">
        <w:rPr>
          <w:rFonts w:hint="eastAsia"/>
          <w:szCs w:val="21"/>
        </w:rPr>
        <w:t>。陆地以</w:t>
      </w:r>
      <w:hyperlink r:id="rId155" w:tgtFrame="_blank" w:history="1">
        <w:r w:rsidRPr="00EC3A41">
          <w:rPr>
            <w:rFonts w:hint="eastAsia"/>
            <w:szCs w:val="21"/>
          </w:rPr>
          <w:t>巴拿马运河</w:t>
        </w:r>
      </w:hyperlink>
      <w:r w:rsidRPr="00EC3A41">
        <w:rPr>
          <w:rFonts w:hint="eastAsia"/>
          <w:szCs w:val="21"/>
        </w:rPr>
        <w:t>为界与</w:t>
      </w:r>
      <w:hyperlink r:id="rId156" w:tgtFrame="_blank" w:history="1">
        <w:r w:rsidRPr="00EC3A41">
          <w:rPr>
            <w:rFonts w:hint="eastAsia"/>
            <w:szCs w:val="21"/>
          </w:rPr>
          <w:t>北美洲</w:t>
        </w:r>
      </w:hyperlink>
      <w:r w:rsidRPr="00EC3A41">
        <w:rPr>
          <w:rFonts w:hint="eastAsia"/>
          <w:szCs w:val="21"/>
        </w:rPr>
        <w:t>相分，南面隔海与</w:t>
      </w:r>
      <w:hyperlink r:id="rId157" w:tgtFrame="_blank" w:history="1">
        <w:r w:rsidRPr="00EC3A41">
          <w:rPr>
            <w:rFonts w:hint="eastAsia"/>
            <w:szCs w:val="21"/>
          </w:rPr>
          <w:t>南极洲</w:t>
        </w:r>
      </w:hyperlink>
      <w:r w:rsidRPr="00EC3A41">
        <w:rPr>
          <w:rFonts w:hint="eastAsia"/>
          <w:szCs w:val="21"/>
        </w:rPr>
        <w:t>相望。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加勒比海（</w:t>
      </w:r>
      <w:r w:rsidRPr="00EC3A41">
        <w:rPr>
          <w:szCs w:val="21"/>
        </w:rPr>
        <w:t>Caribbean Sea</w:t>
      </w:r>
      <w:r w:rsidRPr="00EC3A41">
        <w:rPr>
          <w:rFonts w:hint="eastAsia"/>
          <w:szCs w:val="21"/>
        </w:rPr>
        <w:t>）是</w:t>
      </w:r>
      <w:hyperlink r:id="rId158" w:tgtFrame="_blank" w:history="1">
        <w:r w:rsidRPr="00EC3A41">
          <w:rPr>
            <w:rFonts w:hint="eastAsia"/>
            <w:szCs w:val="21"/>
          </w:rPr>
          <w:t>大西洋</w:t>
        </w:r>
      </w:hyperlink>
      <w:r w:rsidRPr="00EC3A41">
        <w:rPr>
          <w:rFonts w:hint="eastAsia"/>
          <w:szCs w:val="21"/>
        </w:rPr>
        <w:t>西部、南北美洲之间的一个海，它的北部和东部的边缘是一连串从</w:t>
      </w:r>
      <w:hyperlink r:id="rId159" w:tgtFrame="_blank" w:history="1">
        <w:r w:rsidRPr="00EC3A41">
          <w:rPr>
            <w:rFonts w:hint="eastAsia"/>
            <w:szCs w:val="21"/>
          </w:rPr>
          <w:t>墨西哥湾</w:t>
        </w:r>
      </w:hyperlink>
      <w:r w:rsidRPr="00EC3A41">
        <w:rPr>
          <w:rFonts w:hint="eastAsia"/>
          <w:szCs w:val="21"/>
        </w:rPr>
        <w:t>一直延伸到</w:t>
      </w:r>
      <w:hyperlink r:id="rId160" w:tgtFrame="_blank" w:history="1">
        <w:r w:rsidRPr="00EC3A41">
          <w:rPr>
            <w:rFonts w:hint="eastAsia"/>
            <w:szCs w:val="21"/>
          </w:rPr>
          <w:t>委内瑞拉</w:t>
        </w:r>
      </w:hyperlink>
      <w:r w:rsidRPr="00EC3A41">
        <w:rPr>
          <w:rFonts w:hint="eastAsia"/>
          <w:szCs w:val="21"/>
        </w:rPr>
        <w:t>的岛屿（</w:t>
      </w:r>
      <w:hyperlink r:id="rId161" w:tgtFrame="_blank" w:history="1">
        <w:r w:rsidRPr="00EC3A41">
          <w:rPr>
            <w:rFonts w:hint="eastAsia"/>
            <w:szCs w:val="21"/>
          </w:rPr>
          <w:t>西印度群岛</w:t>
        </w:r>
      </w:hyperlink>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直布罗陀海峡（</w:t>
      </w:r>
      <w:r w:rsidRPr="00EC3A41">
        <w:rPr>
          <w:szCs w:val="21"/>
        </w:rPr>
        <w:t>Strait of Gibraltar</w:t>
      </w:r>
      <w:r w:rsidRPr="00EC3A41">
        <w:rPr>
          <w:rFonts w:hint="eastAsia"/>
          <w:szCs w:val="21"/>
        </w:rPr>
        <w:t>）是沟通</w:t>
      </w:r>
      <w:hyperlink r:id="rId162" w:tgtFrame="_blank" w:history="1">
        <w:r w:rsidRPr="00EC3A41">
          <w:rPr>
            <w:rFonts w:hint="eastAsia"/>
            <w:szCs w:val="21"/>
          </w:rPr>
          <w:t>地中海</w:t>
        </w:r>
      </w:hyperlink>
      <w:r w:rsidRPr="00EC3A41">
        <w:rPr>
          <w:rFonts w:hint="eastAsia"/>
          <w:szCs w:val="21"/>
        </w:rPr>
        <w:t>与</w:t>
      </w:r>
      <w:hyperlink r:id="rId163" w:tgtFrame="_blank" w:history="1">
        <w:r w:rsidRPr="00EC3A41">
          <w:rPr>
            <w:rFonts w:hint="eastAsia"/>
            <w:szCs w:val="21"/>
          </w:rPr>
          <w:t>大西洋</w:t>
        </w:r>
      </w:hyperlink>
      <w:r w:rsidRPr="00EC3A41">
        <w:rPr>
          <w:rFonts w:hint="eastAsia"/>
          <w:szCs w:val="21"/>
        </w:rPr>
        <w:t>的海峡。直布罗陀海峡位于西班牙最南部和非洲西北部之间（西经</w:t>
      </w:r>
      <w:r w:rsidRPr="00EC3A41">
        <w:rPr>
          <w:szCs w:val="21"/>
        </w:rPr>
        <w:t>5</w:t>
      </w:r>
      <w:r w:rsidRPr="00EC3A41">
        <w:rPr>
          <w:rFonts w:hint="eastAsia"/>
          <w:szCs w:val="21"/>
        </w:rPr>
        <w:t>度</w:t>
      </w:r>
      <w:r w:rsidRPr="00EC3A41">
        <w:rPr>
          <w:szCs w:val="21"/>
        </w:rPr>
        <w:t>36</w:t>
      </w:r>
      <w:r w:rsidRPr="00EC3A41">
        <w:rPr>
          <w:rFonts w:hint="eastAsia"/>
          <w:szCs w:val="21"/>
        </w:rPr>
        <w:t>分，北纬</w:t>
      </w:r>
      <w:r w:rsidRPr="00EC3A41">
        <w:rPr>
          <w:szCs w:val="21"/>
        </w:rPr>
        <w:t>35</w:t>
      </w:r>
      <w:r w:rsidRPr="00EC3A41">
        <w:rPr>
          <w:rFonts w:hint="eastAsia"/>
          <w:szCs w:val="21"/>
        </w:rPr>
        <w:t>度</w:t>
      </w:r>
      <w:r w:rsidRPr="00EC3A41">
        <w:rPr>
          <w:szCs w:val="21"/>
        </w:rPr>
        <w:t>57</w:t>
      </w:r>
      <w:r w:rsidRPr="00EC3A41">
        <w:rPr>
          <w:rFonts w:hint="eastAsia"/>
          <w:szCs w:val="21"/>
        </w:rPr>
        <w:t>分），长</w:t>
      </w:r>
      <w:r w:rsidRPr="00EC3A41">
        <w:rPr>
          <w:szCs w:val="21"/>
        </w:rPr>
        <w:t>58</w:t>
      </w:r>
      <w:r w:rsidRPr="00EC3A41">
        <w:rPr>
          <w:rFonts w:hint="eastAsia"/>
          <w:szCs w:val="21"/>
        </w:rPr>
        <w:t>千米；最窄处在西班牙的马罗基</w:t>
      </w:r>
      <w:r w:rsidRPr="00EC3A41">
        <w:rPr>
          <w:szCs w:val="21"/>
        </w:rPr>
        <w:t>(Marroqui)</w:t>
      </w:r>
      <w:r w:rsidRPr="00EC3A41">
        <w:rPr>
          <w:rFonts w:hint="eastAsia"/>
          <w:szCs w:val="21"/>
        </w:rPr>
        <w:t>角和</w:t>
      </w:r>
      <w:hyperlink r:id="rId164" w:tgtFrame="_blank" w:history="1">
        <w:r w:rsidRPr="00EC3A41">
          <w:rPr>
            <w:rFonts w:hint="eastAsia"/>
            <w:szCs w:val="21"/>
          </w:rPr>
          <w:t>摩洛哥</w:t>
        </w:r>
      </w:hyperlink>
      <w:r w:rsidRPr="00EC3A41">
        <w:rPr>
          <w:rFonts w:hint="eastAsia"/>
          <w:szCs w:val="21"/>
        </w:rPr>
        <w:t>的西雷斯</w:t>
      </w:r>
      <w:r w:rsidRPr="00EC3A41">
        <w:rPr>
          <w:szCs w:val="21"/>
        </w:rPr>
        <w:t>(Cires)</w:t>
      </w:r>
      <w:r w:rsidRPr="00EC3A41">
        <w:rPr>
          <w:rFonts w:hint="eastAsia"/>
          <w:szCs w:val="21"/>
        </w:rPr>
        <w:t>角之间，宽仅</w:t>
      </w:r>
      <w:r w:rsidRPr="00EC3A41">
        <w:rPr>
          <w:szCs w:val="21"/>
        </w:rPr>
        <w:t>13</w:t>
      </w:r>
      <w:r w:rsidRPr="00EC3A41">
        <w:rPr>
          <w:rFonts w:hint="eastAsia"/>
          <w:szCs w:val="21"/>
        </w:rPr>
        <w:t>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马六甲海峡是连接</w:t>
      </w:r>
      <w:hyperlink r:id="rId165" w:tgtFrame="_blank" w:history="1">
        <w:r w:rsidRPr="00EC3A41">
          <w:rPr>
            <w:rFonts w:hint="eastAsia"/>
            <w:szCs w:val="21"/>
          </w:rPr>
          <w:t>印度洋</w:t>
        </w:r>
      </w:hyperlink>
      <w:r w:rsidRPr="00EC3A41">
        <w:rPr>
          <w:rFonts w:hint="eastAsia"/>
          <w:szCs w:val="21"/>
        </w:rPr>
        <w:t>和</w:t>
      </w:r>
      <w:hyperlink r:id="rId166" w:tgtFrame="_blank" w:history="1">
        <w:r w:rsidRPr="00EC3A41">
          <w:rPr>
            <w:rFonts w:hint="eastAsia"/>
            <w:szCs w:val="21"/>
          </w:rPr>
          <w:t>太平洋</w:t>
        </w:r>
      </w:hyperlink>
      <w:r w:rsidRPr="00EC3A41">
        <w:rPr>
          <w:rFonts w:hint="eastAsia"/>
          <w:szCs w:val="21"/>
        </w:rPr>
        <w:t>的水道，西岸是</w:t>
      </w:r>
      <w:hyperlink r:id="rId167" w:tgtFrame="_blank" w:history="1">
        <w:r w:rsidRPr="00EC3A41">
          <w:rPr>
            <w:rFonts w:hint="eastAsia"/>
            <w:szCs w:val="21"/>
          </w:rPr>
          <w:t>印度尼西亚</w:t>
        </w:r>
      </w:hyperlink>
      <w:r w:rsidRPr="00EC3A41">
        <w:rPr>
          <w:rFonts w:hint="eastAsia"/>
          <w:szCs w:val="21"/>
        </w:rPr>
        <w:t>的苏门答腊岛，东岸是</w:t>
      </w:r>
      <w:hyperlink r:id="rId168" w:tgtFrame="_blank" w:history="1">
        <w:r w:rsidRPr="00EC3A41">
          <w:rPr>
            <w:rFonts w:hint="eastAsia"/>
            <w:szCs w:val="21"/>
          </w:rPr>
          <w:t>西马来西亚</w:t>
        </w:r>
      </w:hyperlink>
      <w:r w:rsidRPr="00EC3A41">
        <w:rPr>
          <w:rFonts w:hint="eastAsia"/>
          <w:szCs w:val="21"/>
        </w:rPr>
        <w:t>和</w:t>
      </w:r>
      <w:hyperlink r:id="rId169" w:tgtFrame="_blank" w:history="1">
        <w:r w:rsidRPr="00EC3A41">
          <w:rPr>
            <w:rFonts w:hint="eastAsia"/>
            <w:szCs w:val="21"/>
          </w:rPr>
          <w:t>泰国</w:t>
        </w:r>
      </w:hyperlink>
      <w:r w:rsidRPr="00EC3A41">
        <w:rPr>
          <w:rFonts w:hint="eastAsia"/>
          <w:szCs w:val="21"/>
        </w:rPr>
        <w:t>南部，面积为</w:t>
      </w:r>
      <w:r w:rsidRPr="00EC3A41">
        <w:rPr>
          <w:szCs w:val="21"/>
        </w:rPr>
        <w:t>65000</w:t>
      </w:r>
      <w:r w:rsidRPr="00EC3A41">
        <w:rPr>
          <w:rFonts w:hint="eastAsia"/>
          <w:szCs w:val="21"/>
        </w:rPr>
        <w:t>平方千米。</w:t>
      </w:r>
      <w:hyperlink r:id="rId170" w:tgtFrame="_blank" w:history="1">
        <w:r w:rsidRPr="00EC3A41">
          <w:rPr>
            <w:rFonts w:hint="eastAsia"/>
            <w:szCs w:val="21"/>
          </w:rPr>
          <w:t>海峡</w:t>
        </w:r>
      </w:hyperlink>
      <w:r w:rsidRPr="00EC3A41">
        <w:rPr>
          <w:rFonts w:hint="eastAsia"/>
          <w:szCs w:val="21"/>
        </w:rPr>
        <w:t>长度为</w:t>
      </w:r>
      <w:r w:rsidRPr="00EC3A41">
        <w:rPr>
          <w:szCs w:val="21"/>
        </w:rPr>
        <w:t>800</w:t>
      </w:r>
      <w:r w:rsidRPr="00EC3A41">
        <w:rPr>
          <w:rFonts w:hint="eastAsia"/>
          <w:szCs w:val="21"/>
        </w:rPr>
        <w:t>千米，状似漏斗，其南口宽只有</w:t>
      </w:r>
      <w:r w:rsidRPr="00EC3A41">
        <w:rPr>
          <w:szCs w:val="21"/>
        </w:rPr>
        <w:t>65</w:t>
      </w:r>
      <w:r w:rsidRPr="00EC3A41">
        <w:rPr>
          <w:rFonts w:hint="eastAsia"/>
          <w:szCs w:val="21"/>
        </w:rPr>
        <w:t>千米，向北渐宽。</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白令海峡是连接太平洋和北冰洋的水上通道，也是两大洲（亚洲和北美洲）、两个国家（俄罗斯和美国）、两个半岛（</w:t>
      </w:r>
      <w:hyperlink r:id="rId171" w:tgtFrame="_blank" w:history="1">
        <w:r w:rsidRPr="00EC3A41">
          <w:rPr>
            <w:rFonts w:hint="eastAsia"/>
            <w:szCs w:val="21"/>
          </w:rPr>
          <w:t>阿拉斯加半岛</w:t>
        </w:r>
      </w:hyperlink>
      <w:r w:rsidRPr="00EC3A41">
        <w:rPr>
          <w:rFonts w:hint="eastAsia"/>
          <w:szCs w:val="21"/>
        </w:rPr>
        <w:t>和楚克奇半岛）的分界线。</w:t>
      </w:r>
      <w:hyperlink r:id="rId172" w:tgtFrame="_blank" w:history="1">
        <w:r w:rsidRPr="00EC3A41">
          <w:rPr>
            <w:rFonts w:hint="eastAsia"/>
            <w:szCs w:val="21"/>
          </w:rPr>
          <w:t>国际日期变更线</w:t>
        </w:r>
      </w:hyperlink>
      <w:r w:rsidRPr="00EC3A41">
        <w:rPr>
          <w:rFonts w:hint="eastAsia"/>
          <w:szCs w:val="21"/>
        </w:rPr>
        <w:t>也从白令海峡的中央通过。白令海峡地处太平洋与北冰洋之间。</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白令海峡是连接亚洲和北美洲的通道。</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霍尔木兹海峡是连接</w:t>
      </w:r>
      <w:hyperlink r:id="rId173" w:tgtFrame="_blank" w:history="1">
        <w:r w:rsidRPr="00EC3A41">
          <w:rPr>
            <w:rFonts w:hint="eastAsia"/>
            <w:szCs w:val="21"/>
          </w:rPr>
          <w:t>波斯湾</w:t>
        </w:r>
      </w:hyperlink>
      <w:r w:rsidRPr="00EC3A41">
        <w:rPr>
          <w:rFonts w:hint="eastAsia"/>
          <w:szCs w:val="21"/>
        </w:rPr>
        <w:t>和</w:t>
      </w:r>
      <w:hyperlink r:id="rId174" w:tgtFrame="_blank" w:history="1">
        <w:r w:rsidRPr="00EC3A41">
          <w:rPr>
            <w:rFonts w:hint="eastAsia"/>
            <w:szCs w:val="21"/>
          </w:rPr>
          <w:t>印度洋</w:t>
        </w:r>
      </w:hyperlink>
      <w:r w:rsidRPr="00EC3A41">
        <w:rPr>
          <w:rFonts w:hint="eastAsia"/>
          <w:szCs w:val="21"/>
        </w:rPr>
        <w:t>的海峡，亦是唯一一个进入</w:t>
      </w:r>
      <w:hyperlink r:id="rId175" w:tgtFrame="_blank" w:history="1">
        <w:r w:rsidRPr="00EC3A41">
          <w:rPr>
            <w:rFonts w:hint="eastAsia"/>
            <w:szCs w:val="21"/>
          </w:rPr>
          <w:t>波斯湾</w:t>
        </w:r>
      </w:hyperlink>
      <w:r w:rsidRPr="00EC3A41">
        <w:rPr>
          <w:rFonts w:hint="eastAsia"/>
          <w:szCs w:val="21"/>
        </w:rPr>
        <w:t>的</w:t>
      </w:r>
      <w:hyperlink r:id="rId176" w:tgtFrame="_blank" w:history="1">
        <w:r w:rsidRPr="00EC3A41">
          <w:rPr>
            <w:rFonts w:hint="eastAsia"/>
            <w:szCs w:val="21"/>
          </w:rPr>
          <w:t>水道</w:t>
        </w:r>
      </w:hyperlink>
      <w:r w:rsidRPr="00EC3A41">
        <w:rPr>
          <w:rFonts w:hint="eastAsia"/>
          <w:szCs w:val="21"/>
        </w:rPr>
        <w:t>。海峡的北岸是</w:t>
      </w:r>
      <w:hyperlink r:id="rId177" w:tgtFrame="_blank" w:history="1">
        <w:r w:rsidRPr="00EC3A41">
          <w:rPr>
            <w:rFonts w:hint="eastAsia"/>
            <w:szCs w:val="21"/>
          </w:rPr>
          <w:t>伊朗</w:t>
        </w:r>
      </w:hyperlink>
      <w:r w:rsidRPr="00EC3A41">
        <w:rPr>
          <w:rFonts w:hint="eastAsia"/>
          <w:szCs w:val="21"/>
        </w:rPr>
        <w:t>，有</w:t>
      </w:r>
      <w:hyperlink r:id="rId178" w:tgtFrame="_blank" w:history="1">
        <w:r w:rsidRPr="00EC3A41">
          <w:rPr>
            <w:rFonts w:hint="eastAsia"/>
            <w:szCs w:val="21"/>
          </w:rPr>
          <w:t>阿巴斯港</w:t>
        </w:r>
      </w:hyperlink>
      <w:r w:rsidRPr="00EC3A41">
        <w:rPr>
          <w:rFonts w:hint="eastAsia"/>
          <w:szCs w:val="21"/>
        </w:rPr>
        <w:t>，海峡的南岸是</w:t>
      </w:r>
      <w:hyperlink r:id="rId179" w:tgtFrame="_blank" w:history="1">
        <w:r w:rsidRPr="00EC3A41">
          <w:rPr>
            <w:rFonts w:hint="eastAsia"/>
            <w:szCs w:val="21"/>
          </w:rPr>
          <w:t>阿曼</w:t>
        </w:r>
      </w:hyperlink>
      <w:r w:rsidRPr="00EC3A41">
        <w:rPr>
          <w:rFonts w:hint="eastAsia"/>
          <w:szCs w:val="21"/>
        </w:rPr>
        <w:t>，海峡中间偏近伊朗的一边有一个大岛叫作</w:t>
      </w:r>
      <w:hyperlink r:id="rId180" w:tgtFrame="_blank" w:history="1">
        <w:r w:rsidRPr="00EC3A41">
          <w:rPr>
            <w:rFonts w:hint="eastAsia"/>
            <w:szCs w:val="21"/>
          </w:rPr>
          <w:t>格什姆岛</w:t>
        </w:r>
      </w:hyperlink>
      <w:r w:rsidRPr="00EC3A41">
        <w:rPr>
          <w:rFonts w:hint="eastAsia"/>
          <w:szCs w:val="21"/>
        </w:rPr>
        <w:t>，隶属于</w:t>
      </w:r>
      <w:hyperlink r:id="rId181" w:tgtFrame="_blank" w:history="1">
        <w:r w:rsidRPr="00EC3A41">
          <w:rPr>
            <w:rFonts w:hint="eastAsia"/>
            <w:szCs w:val="21"/>
          </w:rPr>
          <w:t>伊朗</w:t>
        </w:r>
      </w:hyperlink>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亚丁湾（英文：</w:t>
      </w:r>
      <w:r w:rsidRPr="00EC3A41">
        <w:rPr>
          <w:szCs w:val="21"/>
        </w:rPr>
        <w:t>Gulf of Aden)</w:t>
      </w:r>
      <w:r w:rsidRPr="00EC3A41">
        <w:rPr>
          <w:rFonts w:hint="eastAsia"/>
          <w:szCs w:val="21"/>
        </w:rPr>
        <w:t>，是位于</w:t>
      </w:r>
      <w:hyperlink r:id="rId182" w:tgtFrame="_blank" w:history="1">
        <w:r w:rsidRPr="00EC3A41">
          <w:rPr>
            <w:rFonts w:hint="eastAsia"/>
            <w:szCs w:val="21"/>
          </w:rPr>
          <w:t>也门</w:t>
        </w:r>
      </w:hyperlink>
      <w:r w:rsidRPr="00EC3A41">
        <w:rPr>
          <w:rFonts w:hint="eastAsia"/>
          <w:szCs w:val="21"/>
        </w:rPr>
        <w:t>和</w:t>
      </w:r>
      <w:hyperlink r:id="rId183" w:tgtFrame="_blank" w:history="1">
        <w:r w:rsidRPr="00EC3A41">
          <w:rPr>
            <w:rFonts w:hint="eastAsia"/>
            <w:szCs w:val="21"/>
          </w:rPr>
          <w:t>索马里</w:t>
        </w:r>
      </w:hyperlink>
      <w:r w:rsidRPr="00EC3A41">
        <w:rPr>
          <w:rFonts w:hint="eastAsia"/>
          <w:szCs w:val="21"/>
        </w:rPr>
        <w:t>之间的一片阿拉伯海水域，它通过</w:t>
      </w:r>
      <w:hyperlink r:id="rId184" w:tgtFrame="_blank" w:history="1">
        <w:r w:rsidRPr="00EC3A41">
          <w:rPr>
            <w:rFonts w:hint="eastAsia"/>
            <w:szCs w:val="21"/>
          </w:rPr>
          <w:t>曼德海峡</w:t>
        </w:r>
      </w:hyperlink>
      <w:r w:rsidRPr="00EC3A41">
        <w:rPr>
          <w:rFonts w:hint="eastAsia"/>
          <w:szCs w:val="21"/>
        </w:rPr>
        <w:t>与北方的</w:t>
      </w:r>
      <w:hyperlink r:id="rId185" w:tgtFrame="_blank" w:history="1">
        <w:r w:rsidRPr="00EC3A41">
          <w:rPr>
            <w:rFonts w:hint="eastAsia"/>
            <w:szCs w:val="21"/>
          </w:rPr>
          <w:t>红海</w:t>
        </w:r>
      </w:hyperlink>
      <w:r w:rsidRPr="00EC3A41">
        <w:rPr>
          <w:rFonts w:hint="eastAsia"/>
          <w:szCs w:val="21"/>
        </w:rPr>
        <w:t>相连，以也门的海港亚丁为名。</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大西洋是地球上第二大洋。位于欧洲、非洲与南、</w:t>
      </w:r>
      <w:hyperlink r:id="rId186" w:tgtFrame="_blank" w:history="1">
        <w:r w:rsidRPr="00EC3A41">
          <w:rPr>
            <w:rFonts w:hint="eastAsia"/>
            <w:szCs w:val="21"/>
          </w:rPr>
          <w:t>北美洲</w:t>
        </w:r>
      </w:hyperlink>
      <w:r w:rsidRPr="00EC3A41">
        <w:rPr>
          <w:rFonts w:hint="eastAsia"/>
          <w:szCs w:val="21"/>
        </w:rPr>
        <w:t>和南极洲之间。东西较狭窄、南北延伸，轮廓略呈</w:t>
      </w:r>
      <w:r w:rsidRPr="00EC3A41">
        <w:rPr>
          <w:szCs w:val="21"/>
        </w:rPr>
        <w:t>S</w:t>
      </w:r>
      <w:r w:rsidRPr="00EC3A41">
        <w:rPr>
          <w:rFonts w:hint="eastAsia"/>
          <w:szCs w:val="21"/>
        </w:rPr>
        <w:t>形，自北至南全长约</w:t>
      </w:r>
      <w:r w:rsidRPr="00EC3A41">
        <w:rPr>
          <w:szCs w:val="21"/>
        </w:rPr>
        <w:t>1. 6</w:t>
      </w:r>
      <w:r w:rsidRPr="00EC3A41">
        <w:rPr>
          <w:rFonts w:hint="eastAsia"/>
          <w:szCs w:val="21"/>
        </w:rPr>
        <w:t>万千米。大西洋的赤道区域，宽度最窄，最短距离仅约</w:t>
      </w:r>
      <w:r w:rsidRPr="00EC3A41">
        <w:rPr>
          <w:szCs w:val="21"/>
        </w:rPr>
        <w:t>2400</w:t>
      </w:r>
      <w:r w:rsidRPr="00EC3A41">
        <w:rPr>
          <w:rFonts w:hint="eastAsia"/>
          <w:szCs w:val="21"/>
        </w:rPr>
        <w:t>多千米。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亚马孙河（英语：</w:t>
      </w:r>
      <w:r w:rsidRPr="00EC3A41">
        <w:rPr>
          <w:szCs w:val="21"/>
        </w:rPr>
        <w:t>Amazon River</w:t>
      </w:r>
      <w:r w:rsidRPr="00EC3A41">
        <w:rPr>
          <w:rFonts w:hint="eastAsia"/>
          <w:szCs w:val="21"/>
        </w:rPr>
        <w:t>），位于南</w:t>
      </w:r>
      <w:hyperlink r:id="rId187" w:tgtFrame="_blank" w:history="1">
        <w:r w:rsidRPr="00EC3A41">
          <w:rPr>
            <w:rFonts w:hint="eastAsia"/>
            <w:szCs w:val="21"/>
          </w:rPr>
          <w:t>美洲</w:t>
        </w:r>
      </w:hyperlink>
      <w:r w:rsidRPr="00EC3A41">
        <w:rPr>
          <w:rFonts w:hint="eastAsia"/>
          <w:szCs w:val="21"/>
        </w:rPr>
        <w:t>北部，是世界上流量、流域最大、</w:t>
      </w:r>
      <w:hyperlink r:id="rId188" w:tgtFrame="_blank" w:history="1">
        <w:r w:rsidRPr="00EC3A41">
          <w:rPr>
            <w:rFonts w:hint="eastAsia"/>
            <w:szCs w:val="21"/>
          </w:rPr>
          <w:t>支流</w:t>
        </w:r>
      </w:hyperlink>
      <w:r w:rsidRPr="00EC3A41">
        <w:rPr>
          <w:rFonts w:hint="eastAsia"/>
          <w:szCs w:val="21"/>
        </w:rPr>
        <w:t>最多的</w:t>
      </w:r>
      <w:hyperlink r:id="rId189" w:tgtFrame="_blank" w:history="1">
        <w:r w:rsidRPr="00EC3A41">
          <w:rPr>
            <w:rFonts w:hint="eastAsia"/>
            <w:szCs w:val="21"/>
          </w:rPr>
          <w:t>河流</w:t>
        </w:r>
      </w:hyperlink>
      <w:r w:rsidRPr="00EC3A41">
        <w:rPr>
          <w:rFonts w:hint="eastAsia"/>
          <w:szCs w:val="21"/>
        </w:rPr>
        <w:t>。最终流入大西洋。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孟加拉湾，印度洋北部一个海湾，在赤道之上，西临印度半岛，东临中南半岛，北临缅甸和孟加拉国，南在斯里兰卡至</w:t>
      </w:r>
      <w:r w:rsidRPr="00EC3A41">
        <w:rPr>
          <w:rFonts w:hint="eastAsia"/>
        </w:rPr>
        <w:t>苏门答腊岛</w:t>
      </w:r>
      <w:r w:rsidRPr="00EC3A41">
        <w:rPr>
          <w:rFonts w:hint="eastAsia"/>
          <w:szCs w:val="21"/>
        </w:rPr>
        <w:t>一线与印度洋本体相交，经</w:t>
      </w:r>
      <w:hyperlink r:id="rId190" w:tgtFrame="_blank" w:history="1">
        <w:r w:rsidRPr="00EC3A41">
          <w:rPr>
            <w:rFonts w:hint="eastAsia"/>
            <w:szCs w:val="21"/>
          </w:rPr>
          <w:t>马六甲海峡</w:t>
        </w:r>
      </w:hyperlink>
      <w:r w:rsidRPr="00EC3A41">
        <w:rPr>
          <w:rFonts w:hint="eastAsia"/>
          <w:szCs w:val="21"/>
        </w:rPr>
        <w:t>与</w:t>
      </w:r>
      <w:hyperlink r:id="rId191" w:tgtFrame="_blank" w:history="1">
        <w:r w:rsidRPr="00EC3A41">
          <w:rPr>
            <w:rFonts w:hint="eastAsia"/>
            <w:szCs w:val="21"/>
          </w:rPr>
          <w:t>暹罗湾</w:t>
        </w:r>
      </w:hyperlink>
      <w:r w:rsidRPr="00EC3A41">
        <w:rPr>
          <w:rFonts w:hint="eastAsia"/>
          <w:szCs w:val="21"/>
        </w:rPr>
        <w:t>和南中国海相连。宽约</w:t>
      </w:r>
      <w:r w:rsidRPr="00EC3A41">
        <w:rPr>
          <w:szCs w:val="21"/>
        </w:rPr>
        <w:t>1600</w:t>
      </w:r>
      <w:r w:rsidRPr="00EC3A41">
        <w:rPr>
          <w:rFonts w:hint="eastAsia"/>
          <w:szCs w:val="21"/>
        </w:rPr>
        <w:t>公里，面积</w:t>
      </w:r>
      <w:r w:rsidRPr="00EC3A41">
        <w:rPr>
          <w:szCs w:val="21"/>
        </w:rPr>
        <w:t>217</w:t>
      </w:r>
      <w:r w:rsidRPr="00EC3A41">
        <w:rPr>
          <w:rFonts w:hint="eastAsia"/>
          <w:szCs w:val="21"/>
        </w:rPr>
        <w:t>万平方公里；水深</w:t>
      </w:r>
      <w:r w:rsidRPr="00EC3A41">
        <w:rPr>
          <w:szCs w:val="21"/>
        </w:rPr>
        <w:t>2000-4000</w:t>
      </w:r>
      <w:r w:rsidRPr="00EC3A41">
        <w:rPr>
          <w:rFonts w:hint="eastAsia"/>
          <w:szCs w:val="21"/>
        </w:rPr>
        <w:t>米，南部较深；盐度</w:t>
      </w:r>
      <w:r w:rsidRPr="00EC3A41">
        <w:rPr>
          <w:szCs w:val="21"/>
        </w:rPr>
        <w:t>30-34</w:t>
      </w:r>
      <w:r w:rsidRPr="00EC3A41">
        <w:rPr>
          <w:rFonts w:hint="eastAsia"/>
          <w:szCs w:val="21"/>
        </w:rPr>
        <w:t>‰。</w:t>
      </w:r>
      <w:hyperlink r:id="rId192" w:tgtFrame="_blank" w:history="1">
        <w:r w:rsidRPr="00EC3A41">
          <w:rPr>
            <w:rFonts w:hint="eastAsia"/>
            <w:szCs w:val="21"/>
          </w:rPr>
          <w:t>阿拉伯海</w:t>
        </w:r>
      </w:hyperlink>
      <w:r w:rsidRPr="00EC3A41">
        <w:rPr>
          <w:rFonts w:hint="eastAsia"/>
          <w:szCs w:val="21"/>
        </w:rPr>
        <w:t>为</w:t>
      </w:r>
      <w:hyperlink r:id="rId193" w:tgtFrame="_blank" w:history="1">
        <w:r w:rsidRPr="00EC3A41">
          <w:rPr>
            <w:rFonts w:hint="eastAsia"/>
            <w:szCs w:val="21"/>
          </w:rPr>
          <w:t>印度洋</w:t>
        </w:r>
      </w:hyperlink>
      <w:r w:rsidRPr="00EC3A41">
        <w:rPr>
          <w:rFonts w:hint="eastAsia"/>
          <w:szCs w:val="21"/>
        </w:rPr>
        <w:t>的一部分。位于</w:t>
      </w:r>
      <w:hyperlink r:id="rId194" w:tgtFrame="_blank" w:history="1">
        <w:r w:rsidRPr="00EC3A41">
          <w:rPr>
            <w:rFonts w:hint="eastAsia"/>
            <w:szCs w:val="21"/>
          </w:rPr>
          <w:t>亚洲</w:t>
        </w:r>
      </w:hyperlink>
      <w:r w:rsidRPr="00EC3A41">
        <w:rPr>
          <w:rFonts w:hint="eastAsia"/>
          <w:szCs w:val="21"/>
        </w:rPr>
        <w:t>南部的</w:t>
      </w:r>
      <w:hyperlink r:id="rId195" w:tgtFrame="_blank" w:history="1">
        <w:r w:rsidRPr="00EC3A41">
          <w:rPr>
            <w:rFonts w:hint="eastAsia"/>
            <w:szCs w:val="21"/>
          </w:rPr>
          <w:t>阿拉伯半岛</w:t>
        </w:r>
      </w:hyperlink>
      <w:r w:rsidRPr="00EC3A41">
        <w:rPr>
          <w:rFonts w:hint="eastAsia"/>
          <w:szCs w:val="21"/>
        </w:rPr>
        <w:t>同</w:t>
      </w:r>
      <w:hyperlink r:id="rId196" w:tgtFrame="_blank" w:history="1">
        <w:r w:rsidRPr="00EC3A41">
          <w:rPr>
            <w:rFonts w:hint="eastAsia"/>
            <w:szCs w:val="21"/>
          </w:rPr>
          <w:t>印度半岛</w:t>
        </w:r>
      </w:hyperlink>
      <w:r w:rsidRPr="00EC3A41">
        <w:rPr>
          <w:rFonts w:hint="eastAsia"/>
          <w:szCs w:val="21"/>
        </w:rPr>
        <w:t>之间。北部为</w:t>
      </w:r>
      <w:hyperlink r:id="rId197" w:tgtFrame="_blank" w:history="1">
        <w:r w:rsidRPr="00EC3A41">
          <w:rPr>
            <w:rFonts w:hint="eastAsia"/>
            <w:szCs w:val="21"/>
          </w:rPr>
          <w:t>波斯湾</w:t>
        </w:r>
      </w:hyperlink>
      <w:r w:rsidRPr="00EC3A41">
        <w:rPr>
          <w:rFonts w:hint="eastAsia"/>
          <w:szCs w:val="21"/>
        </w:rPr>
        <w:t>和阿曼湾，西部经</w:t>
      </w:r>
      <w:hyperlink r:id="rId198" w:tgtFrame="_blank" w:history="1">
        <w:r w:rsidRPr="00EC3A41">
          <w:rPr>
            <w:rFonts w:hint="eastAsia"/>
            <w:szCs w:val="21"/>
          </w:rPr>
          <w:t>亚丁湾</w:t>
        </w:r>
      </w:hyperlink>
      <w:r w:rsidRPr="00EC3A41">
        <w:rPr>
          <w:rFonts w:hint="eastAsia"/>
          <w:szCs w:val="21"/>
        </w:rPr>
        <w:t>通红海。北界</w:t>
      </w:r>
      <w:hyperlink r:id="rId199" w:tgtFrame="_blank" w:history="1">
        <w:r w:rsidRPr="00EC3A41">
          <w:rPr>
            <w:rFonts w:hint="eastAsia"/>
            <w:szCs w:val="21"/>
          </w:rPr>
          <w:t>巴基斯坦</w:t>
        </w:r>
      </w:hyperlink>
      <w:r w:rsidRPr="00EC3A41">
        <w:rPr>
          <w:rFonts w:hint="eastAsia"/>
          <w:szCs w:val="21"/>
        </w:rPr>
        <w:t>和</w:t>
      </w:r>
      <w:hyperlink r:id="rId200" w:tgtFrame="_blank" w:history="1">
        <w:r w:rsidRPr="00EC3A41">
          <w:rPr>
            <w:rFonts w:hint="eastAsia"/>
            <w:szCs w:val="21"/>
          </w:rPr>
          <w:t>伊朗</w:t>
        </w:r>
      </w:hyperlink>
      <w:r w:rsidRPr="00EC3A41">
        <w:rPr>
          <w:rFonts w:hint="eastAsia"/>
          <w:szCs w:val="21"/>
        </w:rPr>
        <w:t>，西沿</w:t>
      </w:r>
      <w:hyperlink r:id="rId201" w:tgtFrame="_blank" w:history="1">
        <w:r w:rsidRPr="00EC3A41">
          <w:rPr>
            <w:rFonts w:hint="eastAsia"/>
            <w:szCs w:val="21"/>
          </w:rPr>
          <w:t>阿拉伯半岛</w:t>
        </w:r>
      </w:hyperlink>
      <w:r w:rsidRPr="00EC3A41">
        <w:rPr>
          <w:rFonts w:hint="eastAsia"/>
          <w:szCs w:val="21"/>
        </w:rPr>
        <w:t>和</w:t>
      </w:r>
      <w:hyperlink r:id="rId202" w:tgtFrame="_blank" w:history="1">
        <w:r w:rsidRPr="00EC3A41">
          <w:rPr>
            <w:rFonts w:hint="eastAsia"/>
            <w:szCs w:val="21"/>
          </w:rPr>
          <w:t>非洲之角</w:t>
        </w:r>
      </w:hyperlink>
      <w:r w:rsidRPr="00EC3A41">
        <w:rPr>
          <w:rFonts w:hint="eastAsia"/>
          <w:szCs w:val="21"/>
        </w:rPr>
        <w:t>，南面即印度洋。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世界上面积最大的海湾为孟加拉湾</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琼州海峡，又称雷州海峡，亦称雷琼海峡，是</w:t>
      </w:r>
      <w:hyperlink r:id="rId203" w:tgtFrame="_blank" w:history="1">
        <w:r w:rsidRPr="00EC3A41">
          <w:rPr>
            <w:rFonts w:hint="eastAsia"/>
            <w:szCs w:val="21"/>
          </w:rPr>
          <w:t>海南省</w:t>
        </w:r>
      </w:hyperlink>
      <w:r w:rsidRPr="00EC3A41">
        <w:rPr>
          <w:rFonts w:hint="eastAsia"/>
          <w:szCs w:val="21"/>
        </w:rPr>
        <w:t>琼州岛与</w:t>
      </w:r>
      <w:hyperlink r:id="rId204" w:tgtFrame="_blank" w:history="1">
        <w:r w:rsidRPr="00EC3A41">
          <w:rPr>
            <w:rFonts w:hint="eastAsia"/>
            <w:szCs w:val="21"/>
          </w:rPr>
          <w:t>广东省</w:t>
        </w:r>
      </w:hyperlink>
      <w:hyperlink r:id="rId205" w:tgtFrame="_blank" w:history="1">
        <w:r w:rsidRPr="00EC3A41">
          <w:rPr>
            <w:rFonts w:hint="eastAsia"/>
            <w:szCs w:val="21"/>
          </w:rPr>
          <w:t>雷州半岛</w:t>
        </w:r>
      </w:hyperlink>
      <w:r w:rsidRPr="00EC3A41">
        <w:rPr>
          <w:rFonts w:hint="eastAsia"/>
          <w:szCs w:val="21"/>
        </w:rPr>
        <w:t>之间所夹的水道，为</w:t>
      </w:r>
      <w:hyperlink r:id="rId206" w:tgtFrame="_blank" w:history="1">
        <w:r w:rsidRPr="00EC3A41">
          <w:rPr>
            <w:rFonts w:hint="eastAsia"/>
            <w:szCs w:val="21"/>
          </w:rPr>
          <w:t>中国</w:t>
        </w:r>
      </w:hyperlink>
      <w:r w:rsidRPr="00EC3A41">
        <w:rPr>
          <w:rFonts w:hint="eastAsia"/>
          <w:szCs w:val="21"/>
        </w:rPr>
        <w:t>三大海峡之一。琼州海峡东西长约</w:t>
      </w:r>
      <w:r w:rsidRPr="00EC3A41">
        <w:rPr>
          <w:szCs w:val="21"/>
        </w:rPr>
        <w:t>80</w:t>
      </w:r>
      <w:r w:rsidRPr="00EC3A41">
        <w:rPr>
          <w:rFonts w:hint="eastAsia"/>
          <w:szCs w:val="21"/>
        </w:rPr>
        <w:t>千米，南北平均宽为</w:t>
      </w:r>
      <w:r w:rsidRPr="00EC3A41">
        <w:rPr>
          <w:szCs w:val="21"/>
        </w:rPr>
        <w:t>29. 5</w:t>
      </w:r>
      <w:r w:rsidRPr="00EC3A41">
        <w:rPr>
          <w:rFonts w:hint="eastAsia"/>
          <w:szCs w:val="21"/>
        </w:rPr>
        <w:t>公里，最宽处直线距离为</w:t>
      </w:r>
      <w:r w:rsidRPr="00EC3A41">
        <w:rPr>
          <w:szCs w:val="21"/>
        </w:rPr>
        <w:t>33. 5</w:t>
      </w:r>
      <w:r w:rsidRPr="00EC3A41">
        <w:rPr>
          <w:rFonts w:hint="eastAsia"/>
          <w:szCs w:val="21"/>
        </w:rPr>
        <w:t>公里，最窄处直线距离仅</w:t>
      </w:r>
      <w:r w:rsidRPr="00EC3A41">
        <w:rPr>
          <w:szCs w:val="21"/>
        </w:rPr>
        <w:t>18</w:t>
      </w:r>
      <w:r w:rsidRPr="00EC3A41">
        <w:rPr>
          <w:rFonts w:hint="eastAsia"/>
          <w:szCs w:val="21"/>
        </w:rPr>
        <w:t>公里左右。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莫桑比克海峡（</w:t>
      </w:r>
      <w:r w:rsidRPr="00EC3A41">
        <w:rPr>
          <w:szCs w:val="21"/>
        </w:rPr>
        <w:t>Mozambique Channel</w:t>
      </w:r>
      <w:r w:rsidRPr="00EC3A41">
        <w:rPr>
          <w:rFonts w:hint="eastAsia"/>
          <w:szCs w:val="21"/>
        </w:rPr>
        <w:t>）是西印度洋的一条水道，是世界上最长的海峡，东为</w:t>
      </w:r>
      <w:hyperlink r:id="rId207" w:tgtFrame="_blank" w:history="1">
        <w:r w:rsidRPr="00EC3A41">
          <w:rPr>
            <w:rFonts w:hint="eastAsia"/>
            <w:szCs w:val="21"/>
          </w:rPr>
          <w:t>马达加斯加岛</w:t>
        </w:r>
      </w:hyperlink>
      <w:r w:rsidRPr="00EC3A41">
        <w:rPr>
          <w:rFonts w:hint="eastAsia"/>
          <w:szCs w:val="21"/>
        </w:rPr>
        <w:t>，西为</w:t>
      </w:r>
      <w:hyperlink r:id="rId208" w:tgtFrame="_blank" w:history="1">
        <w:r w:rsidRPr="00EC3A41">
          <w:rPr>
            <w:rFonts w:hint="eastAsia"/>
            <w:szCs w:val="21"/>
          </w:rPr>
          <w:t>莫桑比克</w:t>
        </w:r>
      </w:hyperlink>
      <w:r w:rsidRPr="00EC3A41">
        <w:rPr>
          <w:rFonts w:hint="eastAsia"/>
          <w:szCs w:val="21"/>
        </w:rPr>
        <w:t>。</w:t>
      </w:r>
      <w:hyperlink r:id="rId209" w:tgtFrame="_blank" w:history="1">
        <w:r w:rsidRPr="00EC3A41">
          <w:rPr>
            <w:rFonts w:hint="eastAsia"/>
            <w:szCs w:val="21"/>
          </w:rPr>
          <w:t>科摩罗群岛</w:t>
        </w:r>
      </w:hyperlink>
      <w:r w:rsidRPr="00EC3A41">
        <w:rPr>
          <w:szCs w:val="21"/>
        </w:rPr>
        <w:t>(Comoro Archipelago)</w:t>
      </w:r>
      <w:r w:rsidRPr="00EC3A41">
        <w:rPr>
          <w:rFonts w:hint="eastAsia"/>
          <w:szCs w:val="21"/>
        </w:rPr>
        <w:t>横列海峡北端，印度礁和</w:t>
      </w:r>
      <w:hyperlink r:id="rId210" w:tgtFrame="_blank" w:history="1">
        <w:r w:rsidRPr="00EC3A41">
          <w:rPr>
            <w:rFonts w:hint="eastAsia"/>
            <w:szCs w:val="21"/>
          </w:rPr>
          <w:t>欧罗巴岛</w:t>
        </w:r>
      </w:hyperlink>
      <w:r w:rsidRPr="00EC3A41">
        <w:rPr>
          <w:rFonts w:hint="eastAsia"/>
          <w:szCs w:val="21"/>
        </w:rPr>
        <w:t>位于海峡南口。</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德雷克海峡</w:t>
      </w:r>
      <w:r w:rsidRPr="00EC3A41">
        <w:rPr>
          <w:szCs w:val="21"/>
        </w:rPr>
        <w:t xml:space="preserve">(Drake Passage) </w:t>
      </w:r>
      <w:r w:rsidRPr="00EC3A41">
        <w:rPr>
          <w:rFonts w:hint="eastAsia"/>
          <w:szCs w:val="21"/>
        </w:rPr>
        <w:t>位于南美洲南端与</w:t>
      </w:r>
      <w:hyperlink r:id="rId211" w:tgtFrame="_blank" w:history="1">
        <w:r w:rsidRPr="00EC3A41">
          <w:rPr>
            <w:rFonts w:hint="eastAsia"/>
            <w:szCs w:val="21"/>
          </w:rPr>
          <w:t>南设得兰群岛</w:t>
        </w:r>
      </w:hyperlink>
      <w:r w:rsidRPr="00EC3A41">
        <w:rPr>
          <w:rFonts w:hint="eastAsia"/>
          <w:szCs w:val="21"/>
        </w:rPr>
        <w:t>之间，长</w:t>
      </w:r>
      <w:r w:rsidRPr="00EC3A41">
        <w:rPr>
          <w:szCs w:val="21"/>
        </w:rPr>
        <w:t>300</w:t>
      </w:r>
      <w:r w:rsidRPr="00EC3A41">
        <w:rPr>
          <w:rFonts w:hint="eastAsia"/>
          <w:szCs w:val="21"/>
        </w:rPr>
        <w:t>千米，宽</w:t>
      </w:r>
      <w:r w:rsidRPr="00EC3A41">
        <w:rPr>
          <w:szCs w:val="21"/>
        </w:rPr>
        <w:t>900-950</w:t>
      </w:r>
      <w:r w:rsidRPr="00EC3A41">
        <w:rPr>
          <w:rFonts w:hint="eastAsia"/>
          <w:szCs w:val="21"/>
        </w:rPr>
        <w:t>千米，平均水深</w:t>
      </w:r>
      <w:r w:rsidRPr="00EC3A41">
        <w:rPr>
          <w:szCs w:val="21"/>
        </w:rPr>
        <w:t>3400</w:t>
      </w:r>
      <w:r w:rsidRPr="00EC3A41">
        <w:rPr>
          <w:rFonts w:hint="eastAsia"/>
          <w:szCs w:val="21"/>
        </w:rPr>
        <w:t>米，最深</w:t>
      </w:r>
      <w:r w:rsidRPr="00EC3A41">
        <w:rPr>
          <w:szCs w:val="21"/>
        </w:rPr>
        <w:t>4750</w:t>
      </w:r>
      <w:r w:rsidRPr="00EC3A41">
        <w:rPr>
          <w:rFonts w:hint="eastAsia"/>
          <w:szCs w:val="21"/>
        </w:rPr>
        <w:t>米。德雷克海峡是世界上最宽的海峡，其宽度竟达</w:t>
      </w:r>
      <w:r w:rsidRPr="00EC3A41">
        <w:rPr>
          <w:szCs w:val="21"/>
        </w:rPr>
        <w:t>970</w:t>
      </w:r>
      <w:r w:rsidRPr="00EC3A41">
        <w:rPr>
          <w:rFonts w:hint="eastAsia"/>
          <w:szCs w:val="21"/>
        </w:rPr>
        <w:t>千米，最窄处也有</w:t>
      </w:r>
      <w:r w:rsidRPr="00EC3A41">
        <w:rPr>
          <w:szCs w:val="21"/>
        </w:rPr>
        <w:t>890</w:t>
      </w:r>
      <w:r w:rsidRPr="00EC3A41">
        <w:rPr>
          <w:rFonts w:hint="eastAsia"/>
          <w:szCs w:val="21"/>
        </w:rPr>
        <w:t>千米。同时，德雷克海峡又是世界上最深的海峡，其最大深度为</w:t>
      </w:r>
      <w:r w:rsidRPr="00EC3A41">
        <w:rPr>
          <w:szCs w:val="21"/>
        </w:rPr>
        <w:t>5248</w:t>
      </w:r>
      <w:r w:rsidRPr="00EC3A41">
        <w:rPr>
          <w:rFonts w:hint="eastAsia"/>
          <w:szCs w:val="21"/>
        </w:rPr>
        <w:t>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中尺度涡，是海洋中的一种涡流，各大洋中到处都有这种涡流的存在，完全没有这种涡流的海域倒是很难找到的。它们与海洋中大而稳定的环流相比，是个局部，并不显眼；但是，它与人们用肉眼看得见的近海水旋涡相比，就显得非常之大了。所以，人们称这种涡流为“中尺度涡”。大洋中尺度涡的发现使人类对大洋环流认识的一个突破性进展，它改变了人们对海流的传统看法。中尺度涡的空间尺度约为</w:t>
      </w:r>
      <w:r w:rsidRPr="00EC3A41">
        <w:rPr>
          <w:szCs w:val="21"/>
        </w:rPr>
        <w:t>100</w:t>
      </w:r>
      <w:r w:rsidRPr="00EC3A41">
        <w:rPr>
          <w:rFonts w:hint="eastAsia"/>
          <w:szCs w:val="21"/>
        </w:rPr>
        <w:t>～</w:t>
      </w:r>
      <w:r w:rsidRPr="00EC3A41">
        <w:rPr>
          <w:szCs w:val="21"/>
        </w:rPr>
        <w:t>300</w:t>
      </w:r>
      <w:r w:rsidRPr="00EC3A41">
        <w:rPr>
          <w:rFonts w:hint="eastAsia"/>
          <w:szCs w:val="21"/>
        </w:rPr>
        <w:t>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复活节岛最早的居民称之为“拉伯努伊岛”（</w:t>
      </w:r>
      <w:r w:rsidRPr="00EC3A41">
        <w:rPr>
          <w:szCs w:val="21"/>
        </w:rPr>
        <w:t>Rapa Nui</w:t>
      </w:r>
      <w:r w:rsidRPr="00EC3A41">
        <w:rPr>
          <w:rFonts w:hint="eastAsia"/>
          <w:szCs w:val="21"/>
        </w:rPr>
        <w:t>）或“赫布亚岛”（</w:t>
      </w:r>
      <w:r w:rsidRPr="00EC3A41">
        <w:rPr>
          <w:szCs w:val="21"/>
        </w:rPr>
        <w:t>Te Pito te Henua</w:t>
      </w:r>
      <w:r w:rsidRPr="00EC3A41">
        <w:rPr>
          <w:rFonts w:hint="eastAsia"/>
          <w:szCs w:val="21"/>
        </w:rPr>
        <w:t>，意即“世界之脐”）。最早登上该岛的</w:t>
      </w:r>
      <w:hyperlink r:id="rId212" w:tgtFrame="_blank" w:history="1">
        <w:r w:rsidRPr="00EC3A41">
          <w:rPr>
            <w:rFonts w:hint="eastAsia"/>
            <w:szCs w:val="21"/>
          </w:rPr>
          <w:t>欧洲</w:t>
        </w:r>
      </w:hyperlink>
      <w:r w:rsidRPr="00EC3A41">
        <w:rPr>
          <w:rFonts w:hint="eastAsia"/>
          <w:szCs w:val="21"/>
        </w:rPr>
        <w:t>人是</w:t>
      </w:r>
      <w:hyperlink r:id="rId213" w:tgtFrame="_blank" w:history="1">
        <w:r w:rsidRPr="00EC3A41">
          <w:rPr>
            <w:rFonts w:hint="eastAsia"/>
            <w:szCs w:val="21"/>
          </w:rPr>
          <w:t>荷兰</w:t>
        </w:r>
      </w:hyperlink>
      <w:r w:rsidRPr="00EC3A41">
        <w:rPr>
          <w:rFonts w:hint="eastAsia"/>
          <w:szCs w:val="21"/>
        </w:rPr>
        <w:t>人，他们为该岛取名“帕赛兰”（</w:t>
      </w:r>
      <w:r w:rsidRPr="00EC3A41">
        <w:rPr>
          <w:szCs w:val="21"/>
        </w:rPr>
        <w:t>Paaseiland</w:t>
      </w:r>
      <w:r w:rsidRPr="00EC3A41">
        <w:rPr>
          <w:rFonts w:hint="eastAsia"/>
          <w:szCs w:val="21"/>
        </w:rPr>
        <w:t>，意即“复活岛”，以纪念他们到达的日子。复活节岛位于东南</w:t>
      </w:r>
      <w:hyperlink r:id="rId214" w:tgtFrame="_blank" w:history="1">
        <w:r w:rsidRPr="00EC3A41">
          <w:rPr>
            <w:rFonts w:hint="eastAsia"/>
            <w:szCs w:val="21"/>
          </w:rPr>
          <w:t>太平洋</w:t>
        </w:r>
      </w:hyperlink>
      <w:r w:rsidRPr="00EC3A41">
        <w:rPr>
          <w:rFonts w:hint="eastAsia"/>
          <w:szCs w:val="21"/>
        </w:rPr>
        <w:t>上，在南纬</w:t>
      </w:r>
      <w:r w:rsidRPr="00EC3A41">
        <w:rPr>
          <w:szCs w:val="21"/>
        </w:rPr>
        <w:t>27</w:t>
      </w:r>
      <w:r w:rsidRPr="00EC3A41">
        <w:rPr>
          <w:rFonts w:hint="eastAsia"/>
          <w:szCs w:val="21"/>
        </w:rPr>
        <w:t>度和西经</w:t>
      </w:r>
      <w:r w:rsidRPr="00EC3A41">
        <w:rPr>
          <w:szCs w:val="21"/>
        </w:rPr>
        <w:t>109</w:t>
      </w:r>
      <w:r w:rsidRPr="00EC3A41">
        <w:rPr>
          <w:rFonts w:hint="eastAsia"/>
          <w:szCs w:val="21"/>
        </w:rPr>
        <w:t>°交会点附近，面积约</w:t>
      </w:r>
      <w:r w:rsidRPr="00EC3A41">
        <w:rPr>
          <w:szCs w:val="21"/>
        </w:rPr>
        <w:t>117</w:t>
      </w:r>
      <w:r w:rsidRPr="00EC3A41">
        <w:rPr>
          <w:rFonts w:hint="eastAsia"/>
          <w:szCs w:val="21"/>
        </w:rPr>
        <w:t>平方公里，现属</w:t>
      </w:r>
      <w:hyperlink r:id="rId215" w:tgtFrame="_blank" w:history="1">
        <w:r w:rsidRPr="00EC3A41">
          <w:rPr>
            <w:rFonts w:hint="eastAsia"/>
            <w:szCs w:val="21"/>
          </w:rPr>
          <w:t>智利共和国</w:t>
        </w:r>
      </w:hyperlink>
      <w:r w:rsidRPr="00EC3A41">
        <w:rPr>
          <w:rFonts w:hint="eastAsia"/>
          <w:szCs w:val="21"/>
        </w:rPr>
        <w:t>的瓦尔帕莱索地区。</w:t>
      </w:r>
    </w:p>
    <w:p w:rsidR="00E06E50" w:rsidRPr="00EC3A41" w:rsidRDefault="00E06E50" w:rsidP="00EC3A41">
      <w:pPr>
        <w:pStyle w:val="a"/>
        <w:ind w:left="0" w:firstLine="31680"/>
        <w:contextualSpacing/>
        <w:rPr>
          <w:szCs w:val="21"/>
        </w:rPr>
      </w:pPr>
      <w:r w:rsidRPr="00EC3A41">
        <w:rPr>
          <w:rFonts w:hint="eastAsia"/>
          <w:bCs/>
          <w:szCs w:val="21"/>
        </w:rPr>
        <w:t>知识点：具有</w:t>
      </w:r>
      <w:r w:rsidRPr="00EC3A41">
        <w:rPr>
          <w:rFonts w:hint="eastAsia"/>
          <w:szCs w:val="21"/>
        </w:rPr>
        <w:t>“地球肚脐”之称的岛屿是复活节岛。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马德拉有“大西洋明珠”美誉，它位于非洲西海岸外，面积</w:t>
      </w:r>
      <w:r w:rsidRPr="00EC3A41">
        <w:rPr>
          <w:szCs w:val="21"/>
        </w:rPr>
        <w:t>796</w:t>
      </w:r>
      <w:r w:rsidRPr="00EC3A41">
        <w:rPr>
          <w:rFonts w:hint="eastAsia"/>
          <w:szCs w:val="21"/>
        </w:rPr>
        <w:t>平方公里，属亚热带气候，由含火山的群岛组成。</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第二岛链”以关岛为中心，由驻扎在澳大利亚、新西兰等国的基地群组成，它是一线亚太美军和日韩等国的后方依托，又是美军重要的前进基地；另一种说法，第二岛链，由日本的小笠原群岛、硫黄列岛和美国的马利亚纳群岛等岛屿组成。</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流经中国的唯一一条注入北冰洋的河是新疆维吾尔自治区的额尔齐斯河。它流到俄罗斯叫鄂毕河，最后注入北冰洋。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中国最北面的出海口在吉林省图们江口，由此通向日本海。历史上，中国曾是日本海沿岸国，</w:t>
      </w:r>
      <w:r w:rsidRPr="00EC3A41">
        <w:rPr>
          <w:szCs w:val="21"/>
        </w:rPr>
        <w:t>1860</w:t>
      </w:r>
      <w:r w:rsidRPr="00EC3A41">
        <w:rPr>
          <w:rFonts w:hint="eastAsia"/>
          <w:szCs w:val="21"/>
        </w:rPr>
        <w:t>年，沙俄强迫清政府签订《中俄北京条约》，把黑龙江口至图们江口间约</w:t>
      </w:r>
      <w:r w:rsidRPr="00EC3A41">
        <w:rPr>
          <w:szCs w:val="21"/>
        </w:rPr>
        <w:t>40</w:t>
      </w:r>
      <w:r w:rsidRPr="00EC3A41">
        <w:rPr>
          <w:rFonts w:hint="eastAsia"/>
          <w:szCs w:val="21"/>
        </w:rPr>
        <w:t>万平方千米的中国领土割给俄国；</w:t>
      </w:r>
      <w:r w:rsidRPr="00EC3A41">
        <w:rPr>
          <w:szCs w:val="21"/>
        </w:rPr>
        <w:t>1886</w:t>
      </w:r>
      <w:r w:rsidRPr="00EC3A41">
        <w:rPr>
          <w:rFonts w:hint="eastAsia"/>
          <w:szCs w:val="21"/>
        </w:rPr>
        <w:t>年</w:t>
      </w:r>
      <w:r w:rsidRPr="00EC3A41">
        <w:rPr>
          <w:szCs w:val="21"/>
        </w:rPr>
        <w:t>10</w:t>
      </w:r>
      <w:r w:rsidRPr="00EC3A41">
        <w:rPr>
          <w:rFonts w:hint="eastAsia"/>
          <w:szCs w:val="21"/>
        </w:rPr>
        <w:t>月，清使吴大徵在与俄签订《珲春东界约》中，肯定了中国有从图们江口出海的权利。此后，直至</w:t>
      </w:r>
      <w:r w:rsidRPr="00EC3A41">
        <w:rPr>
          <w:szCs w:val="21"/>
        </w:rPr>
        <w:t>1938</w:t>
      </w:r>
      <w:r w:rsidRPr="00EC3A41">
        <w:rPr>
          <w:rFonts w:hint="eastAsia"/>
          <w:szCs w:val="21"/>
        </w:rPr>
        <w:t>年</w:t>
      </w:r>
      <w:r w:rsidRPr="00EC3A41">
        <w:rPr>
          <w:szCs w:val="21"/>
        </w:rPr>
        <w:t>50</w:t>
      </w:r>
      <w:r w:rsidRPr="00EC3A41">
        <w:rPr>
          <w:rFonts w:hint="eastAsia"/>
          <w:szCs w:val="21"/>
        </w:rPr>
        <w:t>多年间，中国每年有</w:t>
      </w:r>
      <w:r w:rsidRPr="00EC3A41">
        <w:rPr>
          <w:szCs w:val="21"/>
        </w:rPr>
        <w:t>1000</w:t>
      </w:r>
      <w:r w:rsidRPr="00EC3A41">
        <w:rPr>
          <w:rFonts w:hint="eastAsia"/>
          <w:szCs w:val="21"/>
        </w:rPr>
        <w:t>多艘船只从图们江口进出日本海；</w:t>
      </w:r>
      <w:r w:rsidRPr="00EC3A41">
        <w:rPr>
          <w:szCs w:val="21"/>
        </w:rPr>
        <w:t>1938</w:t>
      </w:r>
      <w:r w:rsidRPr="00EC3A41">
        <w:rPr>
          <w:rFonts w:hint="eastAsia"/>
          <w:szCs w:val="21"/>
        </w:rPr>
        <w:t>年日军封锁了图们江口，从此中断了中国由此出海的权力。</w:t>
      </w:r>
      <w:r w:rsidRPr="00EC3A41">
        <w:rPr>
          <w:szCs w:val="21"/>
        </w:rPr>
        <w:t>1992</w:t>
      </w:r>
      <w:r w:rsidRPr="00EC3A41">
        <w:rPr>
          <w:rFonts w:hint="eastAsia"/>
          <w:szCs w:val="21"/>
        </w:rPr>
        <w:t>主</w:t>
      </w:r>
      <w:r w:rsidRPr="00EC3A41">
        <w:rPr>
          <w:szCs w:val="21"/>
        </w:rPr>
        <w:t>3</w:t>
      </w:r>
      <w:r w:rsidRPr="00EC3A41">
        <w:rPr>
          <w:rFonts w:hint="eastAsia"/>
          <w:szCs w:val="21"/>
        </w:rPr>
        <w:t>月，《中苏东段边界协定》正式生效，中国沿图们江口的出海权得到了恢复。</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中国海域总计</w:t>
      </w:r>
      <w:r w:rsidRPr="00EC3A41">
        <w:rPr>
          <w:szCs w:val="21"/>
        </w:rPr>
        <w:t>300</w:t>
      </w:r>
      <w:r w:rsidRPr="00EC3A41">
        <w:rPr>
          <w:rFonts w:hint="eastAsia"/>
          <w:szCs w:val="21"/>
        </w:rPr>
        <w:t>万平方公里；岛屿</w:t>
      </w:r>
      <w:r w:rsidRPr="00EC3A41">
        <w:rPr>
          <w:szCs w:val="21"/>
        </w:rPr>
        <w:t>6536</w:t>
      </w:r>
      <w:r w:rsidRPr="00EC3A41">
        <w:rPr>
          <w:rFonts w:hint="eastAsia"/>
          <w:szCs w:val="21"/>
        </w:rPr>
        <w:t>个。</w:t>
      </w:r>
      <w:hyperlink r:id="rId216" w:tgtFrame="_blank" w:history="1">
        <w:r w:rsidRPr="00EC3A41">
          <w:rPr>
            <w:rFonts w:hint="eastAsia"/>
            <w:szCs w:val="21"/>
          </w:rPr>
          <w:t>大陆架</w:t>
        </w:r>
      </w:hyperlink>
      <w:r w:rsidRPr="00EC3A41">
        <w:rPr>
          <w:rFonts w:hint="eastAsia"/>
          <w:szCs w:val="21"/>
        </w:rPr>
        <w:t>宽广，黄、渤海全部位于</w:t>
      </w:r>
      <w:hyperlink r:id="rId217" w:tgtFrame="_blank" w:history="1">
        <w:r w:rsidRPr="00EC3A41">
          <w:rPr>
            <w:rFonts w:hint="eastAsia"/>
            <w:szCs w:val="21"/>
          </w:rPr>
          <w:t>大陆架</w:t>
        </w:r>
      </w:hyperlink>
      <w:r w:rsidRPr="00EC3A41">
        <w:rPr>
          <w:rFonts w:hint="eastAsia"/>
          <w:szCs w:val="21"/>
        </w:rPr>
        <w:t>上，</w:t>
      </w:r>
      <w:hyperlink r:id="rId218" w:tgtFrame="_blank" w:history="1">
        <w:r w:rsidRPr="00EC3A41">
          <w:rPr>
            <w:rFonts w:hint="eastAsia"/>
            <w:szCs w:val="21"/>
          </w:rPr>
          <w:t>东海大陆架</w:t>
        </w:r>
      </w:hyperlink>
      <w:r w:rsidRPr="00EC3A41">
        <w:rPr>
          <w:rFonts w:hint="eastAsia"/>
          <w:szCs w:val="21"/>
        </w:rPr>
        <w:t>宽</w:t>
      </w:r>
      <w:r w:rsidRPr="00EC3A41">
        <w:rPr>
          <w:szCs w:val="21"/>
        </w:rPr>
        <w:t>200-600</w:t>
      </w:r>
      <w:r w:rsidRPr="00EC3A41">
        <w:rPr>
          <w:rFonts w:hint="eastAsia"/>
          <w:szCs w:val="21"/>
        </w:rPr>
        <w:t>公里，南海</w:t>
      </w:r>
      <w:hyperlink r:id="rId219" w:tgtFrame="_blank" w:history="1">
        <w:r w:rsidRPr="00EC3A41">
          <w:rPr>
            <w:rFonts w:hint="eastAsia"/>
            <w:szCs w:val="21"/>
          </w:rPr>
          <w:t>大陆架</w:t>
        </w:r>
      </w:hyperlink>
      <w:r w:rsidRPr="00EC3A41">
        <w:rPr>
          <w:rFonts w:hint="eastAsia"/>
          <w:szCs w:val="21"/>
        </w:rPr>
        <w:t>宽</w:t>
      </w:r>
      <w:r w:rsidRPr="00EC3A41">
        <w:rPr>
          <w:szCs w:val="21"/>
        </w:rPr>
        <w:t>180-250</w:t>
      </w:r>
      <w:r w:rsidRPr="00EC3A41">
        <w:rPr>
          <w:rFonts w:hint="eastAsia"/>
          <w:szCs w:val="21"/>
        </w:rPr>
        <w:t>公里；大陆架总面积在世界上排名第七位。</w:t>
      </w:r>
    </w:p>
    <w:p w:rsidR="00E06E50" w:rsidRPr="00EC3A41" w:rsidRDefault="00E06E50" w:rsidP="00EC3A41">
      <w:pPr>
        <w:pStyle w:val="a"/>
        <w:ind w:left="0" w:firstLine="31680"/>
        <w:contextualSpacing/>
        <w:rPr>
          <w:szCs w:val="21"/>
        </w:rPr>
      </w:pPr>
      <w:r w:rsidRPr="00EC3A41">
        <w:rPr>
          <w:rFonts w:hint="eastAsia"/>
          <w:bCs/>
          <w:szCs w:val="21"/>
        </w:rPr>
        <w:t>知识点：</w:t>
      </w:r>
      <w:hyperlink r:id="rId220" w:tgtFrame="_blank" w:history="1">
        <w:r w:rsidRPr="00EC3A41">
          <w:rPr>
            <w:rFonts w:hint="eastAsia"/>
            <w:szCs w:val="21"/>
          </w:rPr>
          <w:t>北冰洋</w:t>
        </w:r>
      </w:hyperlink>
      <w:r w:rsidRPr="00EC3A41">
        <w:rPr>
          <w:rFonts w:hint="eastAsia"/>
          <w:szCs w:val="21"/>
        </w:rPr>
        <w:t>被冰层覆盖，</w:t>
      </w:r>
      <w:hyperlink r:id="rId221" w:tgtFrame="_blank" w:history="1">
        <w:r w:rsidRPr="00EC3A41">
          <w:rPr>
            <w:rFonts w:hint="eastAsia"/>
            <w:szCs w:val="21"/>
          </w:rPr>
          <w:t>与世隔绝</w:t>
        </w:r>
      </w:hyperlink>
      <w:r w:rsidRPr="00EC3A41">
        <w:rPr>
          <w:rFonts w:hint="eastAsia"/>
          <w:szCs w:val="21"/>
        </w:rPr>
        <w:t>，被视为地球上拥有最深奥秘密的一片海洋。一支国际科考队将于</w:t>
      </w:r>
      <w:r w:rsidRPr="00EC3A41">
        <w:rPr>
          <w:szCs w:val="21"/>
        </w:rPr>
        <w:t>7</w:t>
      </w:r>
      <w:r w:rsidRPr="00EC3A41">
        <w:rPr>
          <w:rFonts w:hint="eastAsia"/>
          <w:szCs w:val="21"/>
        </w:rPr>
        <w:t>月</w:t>
      </w:r>
      <w:r w:rsidRPr="00EC3A41">
        <w:rPr>
          <w:szCs w:val="21"/>
        </w:rPr>
        <w:t>1</w:t>
      </w:r>
      <w:r w:rsidRPr="00EC3A41">
        <w:rPr>
          <w:rFonts w:hint="eastAsia"/>
          <w:szCs w:val="21"/>
        </w:rPr>
        <w:t>日出发，前往迄今已知的</w:t>
      </w:r>
      <w:hyperlink r:id="rId222" w:tgtFrame="_blank" w:history="1">
        <w:r w:rsidRPr="00EC3A41">
          <w:rPr>
            <w:rFonts w:hint="eastAsia"/>
            <w:szCs w:val="21"/>
          </w:rPr>
          <w:t>北冰洋</w:t>
        </w:r>
      </w:hyperlink>
      <w:r w:rsidRPr="00EC3A41">
        <w:rPr>
          <w:rFonts w:hint="eastAsia"/>
          <w:szCs w:val="21"/>
        </w:rPr>
        <w:t>最深处</w:t>
      </w:r>
      <w:r w:rsidRPr="00EC3A41">
        <w:rPr>
          <w:szCs w:val="21"/>
        </w:rPr>
        <w:t>———</w:t>
      </w:r>
      <w:r w:rsidRPr="00EC3A41">
        <w:rPr>
          <w:rFonts w:hint="eastAsia"/>
          <w:szCs w:val="21"/>
        </w:rPr>
        <w:t>加克尔海脊，并利用</w:t>
      </w:r>
      <w:r w:rsidRPr="00EC3A41">
        <w:rPr>
          <w:szCs w:val="21"/>
        </w:rPr>
        <w:t>3</w:t>
      </w:r>
      <w:r w:rsidRPr="00EC3A41">
        <w:rPr>
          <w:rFonts w:hint="eastAsia"/>
          <w:szCs w:val="21"/>
        </w:rPr>
        <w:t>台最新研发出的机器人，以探索</w:t>
      </w:r>
      <w:hyperlink r:id="rId223" w:tgtFrame="_blank" w:history="1">
        <w:r w:rsidRPr="00EC3A41">
          <w:rPr>
            <w:rFonts w:hint="eastAsia"/>
            <w:szCs w:val="21"/>
          </w:rPr>
          <w:t>未知生物</w:t>
        </w:r>
      </w:hyperlink>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世界上面积超过</w:t>
      </w:r>
      <w:r w:rsidRPr="00EC3A41">
        <w:rPr>
          <w:szCs w:val="21"/>
        </w:rPr>
        <w:t>100</w:t>
      </w:r>
      <w:r w:rsidRPr="00EC3A41">
        <w:rPr>
          <w:rFonts w:hint="eastAsia"/>
          <w:szCs w:val="21"/>
        </w:rPr>
        <w:t>万平方千米的大海湾共有</w:t>
      </w:r>
      <w:r w:rsidRPr="00EC3A41">
        <w:rPr>
          <w:szCs w:val="21"/>
        </w:rPr>
        <w:t>5</w:t>
      </w:r>
      <w:r w:rsidRPr="00EC3A41">
        <w:rPr>
          <w:rFonts w:hint="eastAsia"/>
          <w:szCs w:val="21"/>
        </w:rPr>
        <w:t>个，分别是几内亚湾、墨西哥湾、孟加拉湾、波斯湾和哈德逊湾。</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大陆漂移假说是解释</w:t>
      </w:r>
      <w:hyperlink r:id="rId224" w:tgtFrame="http://baike.baidu.com/_blank" w:history="1">
        <w:r w:rsidRPr="00EC3A41">
          <w:rPr>
            <w:rFonts w:hint="eastAsia"/>
            <w:szCs w:val="21"/>
          </w:rPr>
          <w:t>地壳运动</w:t>
        </w:r>
      </w:hyperlink>
      <w:r w:rsidRPr="00EC3A41">
        <w:rPr>
          <w:rFonts w:hint="eastAsia"/>
          <w:szCs w:val="21"/>
        </w:rPr>
        <w:t>和海陆分布﹑演变的学说。</w:t>
      </w:r>
      <w:hyperlink r:id="rId225" w:tgtFrame="http://baike.baidu.com/_blank" w:history="1">
        <w:r w:rsidRPr="00EC3A41">
          <w:rPr>
            <w:rFonts w:hint="eastAsia"/>
            <w:szCs w:val="21"/>
          </w:rPr>
          <w:t>大陆</w:t>
        </w:r>
      </w:hyperlink>
      <w:r w:rsidRPr="00EC3A41">
        <w:rPr>
          <w:rFonts w:hint="eastAsia"/>
          <w:szCs w:val="21"/>
        </w:rPr>
        <w:t>彼此之间以及大陆相对于大洋</w:t>
      </w:r>
      <w:hyperlink r:id="rId226" w:tgtFrame="http://baike.baidu.com/_blank" w:history="1">
        <w:r w:rsidRPr="00EC3A41">
          <w:rPr>
            <w:rFonts w:hint="eastAsia"/>
            <w:szCs w:val="21"/>
          </w:rPr>
          <w:t>盆地</w:t>
        </w:r>
      </w:hyperlink>
      <w:r w:rsidRPr="00EC3A41">
        <w:rPr>
          <w:rFonts w:hint="eastAsia"/>
          <w:szCs w:val="21"/>
        </w:rPr>
        <w:t>间的大规模水平运动﹐称大陆漂移。大陆漂移说认为﹐地球上所有大陆在中生代以前曾经是统一的巨大陆块﹐称之为</w:t>
      </w:r>
      <w:hyperlink r:id="rId227" w:tgtFrame="http://baike.baidu.com/_blank" w:history="1">
        <w:r w:rsidRPr="00EC3A41">
          <w:rPr>
            <w:rFonts w:hint="eastAsia"/>
            <w:szCs w:val="21"/>
          </w:rPr>
          <w:t>泛大陆</w:t>
        </w:r>
      </w:hyperlink>
      <w:r w:rsidRPr="00EC3A41">
        <w:rPr>
          <w:rFonts w:hint="eastAsia"/>
          <w:szCs w:val="21"/>
        </w:rPr>
        <w:t>或</w:t>
      </w:r>
      <w:hyperlink r:id="rId228" w:tgtFrame="http://baike.baidu.com/_blank" w:history="1">
        <w:r w:rsidRPr="00EC3A41">
          <w:rPr>
            <w:rFonts w:hint="eastAsia"/>
            <w:szCs w:val="21"/>
          </w:rPr>
          <w:t>联合古陆</w:t>
        </w:r>
      </w:hyperlink>
      <w:r w:rsidRPr="00EC3A41">
        <w:rPr>
          <w:rFonts w:hint="eastAsia"/>
          <w:szCs w:val="21"/>
        </w:rPr>
        <w:t>﹐中生代开始分裂并漂移﹐逐渐达到现在的位置。阿尔弗雷德·魏格纳（</w:t>
      </w:r>
      <w:r w:rsidRPr="00EC3A41">
        <w:rPr>
          <w:szCs w:val="21"/>
        </w:rPr>
        <w:t>1880</w:t>
      </w:r>
      <w:r w:rsidRPr="00EC3A41">
        <w:rPr>
          <w:rFonts w:hint="eastAsia"/>
          <w:szCs w:val="21"/>
        </w:rPr>
        <w:t>～</w:t>
      </w:r>
      <w:r w:rsidRPr="00EC3A41">
        <w:rPr>
          <w:szCs w:val="21"/>
        </w:rPr>
        <w:t>1930</w:t>
      </w:r>
      <w:r w:rsidRPr="00EC3A41">
        <w:rPr>
          <w:rFonts w:hint="eastAsia"/>
          <w:szCs w:val="21"/>
        </w:rPr>
        <w:t>）在</w:t>
      </w:r>
      <w:r w:rsidRPr="00EC3A41">
        <w:rPr>
          <w:szCs w:val="21"/>
        </w:rPr>
        <w:t xml:space="preserve"> 1912 </w:t>
      </w:r>
      <w:r w:rsidRPr="00EC3A41">
        <w:rPr>
          <w:rFonts w:hint="eastAsia"/>
          <w:szCs w:val="21"/>
        </w:rPr>
        <w:t>年一篇重要的学术论文中提出大陆漂移假说，并且在几年后（</w:t>
      </w:r>
      <w:r w:rsidRPr="00EC3A41">
        <w:rPr>
          <w:szCs w:val="21"/>
        </w:rPr>
        <w:t>1915</w:t>
      </w:r>
      <w:r w:rsidRPr="00EC3A41">
        <w:rPr>
          <w:rFonts w:hint="eastAsia"/>
          <w:szCs w:val="21"/>
        </w:rPr>
        <w:t>）出版的一部专著中加以发展和完善。</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“黑烟囱”是指海底富含</w:t>
      </w:r>
      <w:hyperlink r:id="rId229" w:tgtFrame="http://baike.baidu.com/_blank" w:history="1">
        <w:r w:rsidRPr="00EC3A41">
          <w:rPr>
            <w:rFonts w:hint="eastAsia"/>
            <w:szCs w:val="21"/>
          </w:rPr>
          <w:t>硫化物</w:t>
        </w:r>
      </w:hyperlink>
      <w:r w:rsidRPr="00EC3A41">
        <w:rPr>
          <w:rFonts w:hint="eastAsia"/>
          <w:szCs w:val="21"/>
        </w:rPr>
        <w:t>的高温热液活动区，因热液喷出时形似“黑烟”而得名。喷溢</w:t>
      </w:r>
      <w:hyperlink r:id="rId230" w:tgtFrame="http://baike.baidu.com/_blank" w:history="1">
        <w:r w:rsidRPr="00EC3A41">
          <w:rPr>
            <w:rFonts w:hint="eastAsia"/>
            <w:szCs w:val="21"/>
          </w:rPr>
          <w:t>海底热泉</w:t>
        </w:r>
      </w:hyperlink>
      <w:r w:rsidRPr="00EC3A41">
        <w:rPr>
          <w:rFonts w:hint="eastAsia"/>
          <w:szCs w:val="21"/>
        </w:rPr>
        <w:t>的出口，由于物理和化学条件的改变，含有多种</w:t>
      </w:r>
      <w:hyperlink r:id="rId231" w:tgtFrame="http://baike.baidu.com/_blank" w:history="1">
        <w:r w:rsidRPr="00EC3A41">
          <w:rPr>
            <w:rFonts w:hint="eastAsia"/>
            <w:szCs w:val="21"/>
          </w:rPr>
          <w:t>金属元素</w:t>
        </w:r>
      </w:hyperlink>
      <w:r w:rsidRPr="00EC3A41">
        <w:rPr>
          <w:rFonts w:hint="eastAsia"/>
          <w:szCs w:val="21"/>
        </w:rPr>
        <w:t>的矿物在海底沉淀下来，尤其是喷溢口的周围连续沉淀，不断加高，形成了一种烟囱状的地貌，叫作黑烟囱。</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世界上用颜色命名的海有</w:t>
      </w:r>
      <w:r w:rsidRPr="00EC3A41">
        <w:rPr>
          <w:szCs w:val="21"/>
        </w:rPr>
        <w:t>4</w:t>
      </w:r>
      <w:r w:rsidRPr="00EC3A41">
        <w:rPr>
          <w:rFonts w:hint="eastAsia"/>
          <w:szCs w:val="21"/>
        </w:rPr>
        <w:t>个，分别是红海、黄海、黑海和白海。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海洋热液口环境是以高温、高</w:t>
      </w:r>
      <w:r w:rsidRPr="00EC3A41">
        <w:rPr>
          <w:szCs w:val="21"/>
        </w:rPr>
        <w:t>H</w:t>
      </w:r>
      <w:r w:rsidRPr="00EC3A41">
        <w:rPr>
          <w:szCs w:val="21"/>
          <w:vertAlign w:val="subscript"/>
        </w:rPr>
        <w:t>2</w:t>
      </w:r>
      <w:r w:rsidRPr="00EC3A41">
        <w:rPr>
          <w:szCs w:val="21"/>
        </w:rPr>
        <w:t>S</w:t>
      </w:r>
      <w:r w:rsidRPr="00EC3A41">
        <w:rPr>
          <w:rFonts w:hint="eastAsia"/>
          <w:szCs w:val="21"/>
        </w:rPr>
        <w:t>含量、低含氧量和低</w:t>
      </w:r>
      <w:r w:rsidRPr="00EC3A41">
        <w:rPr>
          <w:szCs w:val="21"/>
        </w:rPr>
        <w:t>pH</w:t>
      </w:r>
      <w:r w:rsidRPr="00EC3A41">
        <w:rPr>
          <w:rFonts w:hint="eastAsia"/>
          <w:szCs w:val="21"/>
        </w:rPr>
        <w:t>值为主要特征，并且这些因子有较大波动。</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潮汐是沿海地区的一种自然现象，是指海水在天体（主要是月球和太阳）引潮力作用下所产生的周期性运动，古代称白天的河海涌水为“潮”，晚上的称为“汐”，合称为“潮汐”。习惯上把海面垂直方向涨落称为潮汐，而海水在水平方向的流动称为潮流。</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：大陆漂移学说是德国气象学家、地球物理学家阿尔弗雷德·魏格纳（</w:t>
      </w:r>
      <w:r w:rsidRPr="00EC3A41">
        <w:rPr>
          <w:szCs w:val="21"/>
        </w:rPr>
        <w:t>1880</w:t>
      </w:r>
      <w:r w:rsidRPr="00EC3A41">
        <w:rPr>
          <w:szCs w:val="21"/>
        </w:rPr>
        <w:t>—</w:t>
      </w:r>
      <w:r w:rsidRPr="00EC3A41">
        <w:rPr>
          <w:szCs w:val="21"/>
        </w:rPr>
        <w:t>1930</w:t>
      </w:r>
      <w:r w:rsidRPr="00EC3A41">
        <w:rPr>
          <w:rFonts w:hint="eastAsia"/>
          <w:szCs w:val="21"/>
        </w:rPr>
        <w:t>）在</w:t>
      </w:r>
      <w:r w:rsidRPr="00EC3A41">
        <w:rPr>
          <w:szCs w:val="21"/>
        </w:rPr>
        <w:t>1912</w:t>
      </w:r>
      <w:r w:rsidRPr="00EC3A41">
        <w:rPr>
          <w:rFonts w:hint="eastAsia"/>
          <w:szCs w:val="21"/>
        </w:rPr>
        <w:t>年一篇重要的学术论文中提出来的，并且在几年后出版的一部专著中加以发展和完善。人们几乎立刻就意识到了这个假说潜在的革命性质，因为它要求对地理学的全部基础进行重新修订。</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w:t>
      </w:r>
      <w:r w:rsidRPr="00EC3A41">
        <w:rPr>
          <w:szCs w:val="21"/>
        </w:rPr>
        <w:t>1979</w:t>
      </w:r>
      <w:r w:rsidRPr="00EC3A41">
        <w:rPr>
          <w:rFonts w:hint="eastAsia"/>
          <w:szCs w:val="21"/>
        </w:rPr>
        <w:t>年美国科学家在水深</w:t>
      </w:r>
      <w:r w:rsidRPr="00EC3A41">
        <w:rPr>
          <w:szCs w:val="21"/>
        </w:rPr>
        <w:t>2700 m</w:t>
      </w:r>
      <w:r w:rsidRPr="00EC3A41">
        <w:rPr>
          <w:rFonts w:hint="eastAsia"/>
          <w:szCs w:val="21"/>
        </w:rPr>
        <w:t>的东太平洋海隆直接观察到发生在深海底的奇观</w:t>
      </w:r>
      <w:r w:rsidRPr="00EC3A41">
        <w:rPr>
          <w:szCs w:val="21"/>
        </w:rPr>
        <w:t>——</w:t>
      </w:r>
      <w:r w:rsidRPr="00EC3A41">
        <w:rPr>
          <w:rFonts w:hint="eastAsia"/>
          <w:szCs w:val="21"/>
        </w:rPr>
        <w:t>“黑烟囱”和“白烟囱”。“黑烟囱”是发生于洋壳内因地球内热作用于渗入海水后形成的海底热流，海底热流内含有大量的硫化物，很适合嗜流生物的生长，因此在“黑烟囱”周围发现了美丽的白虾白蟹。美丽的“黑烟囱”通常出现在洋中脊轴附近。洋壳内热液的循环作用与离开洋中脊的远近有关，距中脊轴越来越远，洋壳内的热液循环作用就会逐渐变弱。</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：根据</w:t>
      </w:r>
      <w:r w:rsidRPr="00EC3A41">
        <w:rPr>
          <w:szCs w:val="21"/>
        </w:rPr>
        <w:t>20</w:t>
      </w:r>
      <w:r w:rsidRPr="00EC3A41">
        <w:rPr>
          <w:rFonts w:hint="eastAsia"/>
          <w:szCs w:val="21"/>
        </w:rPr>
        <w:t>多年（</w:t>
      </w:r>
      <w:r w:rsidRPr="00EC3A41">
        <w:rPr>
          <w:szCs w:val="21"/>
        </w:rPr>
        <w:t>1993-2014</w:t>
      </w:r>
      <w:r w:rsidRPr="00EC3A41">
        <w:rPr>
          <w:rFonts w:hint="eastAsia"/>
          <w:szCs w:val="21"/>
        </w:rPr>
        <w:t>）的卫星高度计观测资料，目前全球海平面升高速率约为</w:t>
      </w:r>
      <w:r w:rsidRPr="00EC3A41">
        <w:rPr>
          <w:szCs w:val="21"/>
        </w:rPr>
        <w:t>3.2mm/yr</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：联合国教科文组织下属的政府间海洋学委员会将南大洋定义为：“从南极大陆到</w:t>
      </w:r>
      <w:r w:rsidRPr="00EC3A41">
        <w:rPr>
          <w:szCs w:val="21"/>
        </w:rPr>
        <w:t>40</w:t>
      </w:r>
      <w:r w:rsidRPr="00EC3A41">
        <w:rPr>
          <w:rFonts w:hint="eastAsia"/>
          <w:szCs w:val="21"/>
        </w:rPr>
        <w:t>°</w:t>
      </w:r>
      <w:r w:rsidRPr="00EC3A41">
        <w:rPr>
          <w:szCs w:val="21"/>
        </w:rPr>
        <w:t>S</w:t>
      </w:r>
      <w:r w:rsidRPr="00EC3A41">
        <w:rPr>
          <w:rFonts w:hint="eastAsia"/>
          <w:szCs w:val="21"/>
        </w:rPr>
        <w:t>为止的海域，或从南极大陆起，到亚热带辐合线明显时的连续海域。”</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现代海岸带一般包括海岸、海滩和水下岸坡三部分。海岸是高潮线以上狭窄的陆上地带，大部分时间裸露于海水面之上，仅在特大高潮或暴风浪时才被淹没，又称潮上带。海滩是高低潮之间的地带，高潮时被水淹没，低潮时露出水面，又称潮间带。水下岸坡是低潮线以下直到波浪作用所能到达的海底部分，又称潮下带，其下限相当于</w:t>
      </w:r>
      <w:r w:rsidRPr="00EC3A41">
        <w:rPr>
          <w:szCs w:val="21"/>
        </w:rPr>
        <w:t>1/2</w:t>
      </w:r>
      <w:r w:rsidRPr="00EC3A41">
        <w:rPr>
          <w:rFonts w:hint="eastAsia"/>
          <w:szCs w:val="21"/>
        </w:rPr>
        <w:t>波长的水深处，通常约</w:t>
      </w:r>
      <w:r w:rsidRPr="00EC3A41">
        <w:rPr>
          <w:szCs w:val="21"/>
        </w:rPr>
        <w:t>10</w:t>
      </w:r>
      <w:r w:rsidRPr="00EC3A41">
        <w:rPr>
          <w:szCs w:val="21"/>
        </w:rPr>
        <w:t>—</w:t>
      </w:r>
      <w:r w:rsidRPr="00EC3A41">
        <w:rPr>
          <w:szCs w:val="21"/>
        </w:rPr>
        <w:t>20m</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：我国测量海拔是以黄海平均海平面作为零点。</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：海水具有显著的季节和年际变化，高纬度地区的海水会有结冰现象，而纬度低于</w:t>
      </w:r>
      <w:r w:rsidRPr="00EC3A41">
        <w:rPr>
          <w:szCs w:val="21"/>
        </w:rPr>
        <w:t>60</w:t>
      </w:r>
      <w:r w:rsidRPr="00EC3A41">
        <w:rPr>
          <w:rFonts w:hint="eastAsia"/>
          <w:szCs w:val="21"/>
        </w:rPr>
        <w:t>的海域几乎难以见到本地生成的结块海冰。</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：位于两极的测者无法确定其方向基准：位于南极测者，其任意方向都是正北方向，而位于北极的测者，其任意方向都是正南方向。</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w:t>
      </w:r>
      <w:r w:rsidRPr="00EC3A41">
        <w:rPr>
          <w:szCs w:val="21"/>
        </w:rPr>
        <w:t xml:space="preserve"> 1899</w:t>
      </w:r>
      <w:r w:rsidRPr="00EC3A41">
        <w:rPr>
          <w:rFonts w:hint="eastAsia"/>
          <w:szCs w:val="21"/>
        </w:rPr>
        <w:t>年，清政府曾与墨西哥签订过《中墨友好通商条约》，其中规定：“彼此均以海岸去地</w:t>
      </w:r>
      <w:r w:rsidRPr="00EC3A41">
        <w:rPr>
          <w:szCs w:val="21"/>
        </w:rPr>
        <w:t>3</w:t>
      </w:r>
      <w:r w:rsidRPr="00EC3A41">
        <w:rPr>
          <w:rFonts w:hint="eastAsia"/>
          <w:szCs w:val="21"/>
        </w:rPr>
        <w:t>里格（</w:t>
      </w:r>
      <w:r w:rsidRPr="00EC3A41">
        <w:rPr>
          <w:szCs w:val="21"/>
        </w:rPr>
        <w:t>1</w:t>
      </w:r>
      <w:r w:rsidRPr="00EC3A41">
        <w:rPr>
          <w:rFonts w:hint="eastAsia"/>
          <w:szCs w:val="21"/>
        </w:rPr>
        <w:t>里格相当于</w:t>
      </w:r>
      <w:r w:rsidRPr="00EC3A41">
        <w:rPr>
          <w:szCs w:val="21"/>
        </w:rPr>
        <w:t>3</w:t>
      </w:r>
      <w:r w:rsidRPr="00EC3A41">
        <w:rPr>
          <w:rFonts w:hint="eastAsia"/>
          <w:szCs w:val="21"/>
        </w:rPr>
        <w:t>海里）为水界，以退潮时为准。”</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w:t>
      </w:r>
      <w:r w:rsidRPr="00EC3A41">
        <w:rPr>
          <w:szCs w:val="21"/>
        </w:rPr>
        <w:t xml:space="preserve">ECDIS  (electronic chart display and information systems) </w:t>
      </w:r>
      <w:r w:rsidRPr="00EC3A41">
        <w:rPr>
          <w:rFonts w:hint="eastAsia"/>
          <w:szCs w:val="21"/>
        </w:rPr>
        <w:t>电子海图显示和信息系统</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：渤海为内陆海，面积</w:t>
      </w:r>
      <w:r w:rsidRPr="00EC3A41">
        <w:rPr>
          <w:szCs w:val="21"/>
        </w:rPr>
        <w:t>8.3</w:t>
      </w:r>
      <w:r w:rsidRPr="00EC3A41">
        <w:rPr>
          <w:rFonts w:hint="eastAsia"/>
          <w:szCs w:val="21"/>
        </w:rPr>
        <w:t>万平方千米，平均深度</w:t>
      </w:r>
      <w:r w:rsidRPr="00EC3A41">
        <w:rPr>
          <w:szCs w:val="21"/>
        </w:rPr>
        <w:t>20</w:t>
      </w:r>
      <w:r w:rsidRPr="00EC3A41">
        <w:rPr>
          <w:rFonts w:hint="eastAsia"/>
          <w:szCs w:val="21"/>
        </w:rPr>
        <w:t>米。黄海面积约</w:t>
      </w:r>
      <w:r w:rsidRPr="00EC3A41">
        <w:rPr>
          <w:szCs w:val="21"/>
        </w:rPr>
        <w:t>40.4</w:t>
      </w:r>
      <w:r w:rsidRPr="00EC3A41">
        <w:rPr>
          <w:rFonts w:hint="eastAsia"/>
          <w:szCs w:val="21"/>
        </w:rPr>
        <w:t>万平方千米，平均深度</w:t>
      </w:r>
      <w:r w:rsidRPr="00EC3A41">
        <w:rPr>
          <w:szCs w:val="21"/>
        </w:rPr>
        <w:t>44</w:t>
      </w:r>
      <w:r w:rsidRPr="00EC3A41">
        <w:rPr>
          <w:rFonts w:hint="eastAsia"/>
          <w:szCs w:val="21"/>
        </w:rPr>
        <w:t>米。东海面积约</w:t>
      </w:r>
      <w:r w:rsidRPr="00EC3A41">
        <w:rPr>
          <w:szCs w:val="21"/>
        </w:rPr>
        <w:t>75</w:t>
      </w:r>
      <w:r w:rsidRPr="00EC3A41">
        <w:rPr>
          <w:rFonts w:hint="eastAsia"/>
          <w:szCs w:val="21"/>
        </w:rPr>
        <w:t>万平方千米，平均深度</w:t>
      </w:r>
      <w:r w:rsidRPr="00EC3A41">
        <w:rPr>
          <w:szCs w:val="21"/>
        </w:rPr>
        <w:t>349</w:t>
      </w:r>
      <w:r w:rsidRPr="00EC3A41">
        <w:rPr>
          <w:rFonts w:hint="eastAsia"/>
          <w:szCs w:val="21"/>
        </w:rPr>
        <w:t>米。南海面积</w:t>
      </w:r>
      <w:r w:rsidRPr="00EC3A41">
        <w:rPr>
          <w:szCs w:val="21"/>
        </w:rPr>
        <w:t>356</w:t>
      </w:r>
      <w:r w:rsidRPr="00EC3A41">
        <w:rPr>
          <w:rFonts w:hint="eastAsia"/>
          <w:szCs w:val="21"/>
        </w:rPr>
        <w:t>万平方千米，约等于中国的渤海、黄海和东海总面积的</w:t>
      </w:r>
      <w:r w:rsidRPr="00EC3A41">
        <w:rPr>
          <w:szCs w:val="21"/>
        </w:rPr>
        <w:t>3</w:t>
      </w:r>
      <w:r w:rsidRPr="00EC3A41">
        <w:rPr>
          <w:rFonts w:hint="eastAsia"/>
          <w:szCs w:val="21"/>
        </w:rPr>
        <w:t>倍，仅次于南太平洋的珊瑚海和印度洋的阿拉伯海，居世界第三位。其中属于中国管辖范围的也就是九段线之内的有</w:t>
      </w:r>
      <w:r w:rsidRPr="00EC3A41">
        <w:rPr>
          <w:szCs w:val="21"/>
        </w:rPr>
        <w:t>210</w:t>
      </w:r>
      <w:r w:rsidRPr="00EC3A41">
        <w:rPr>
          <w:rFonts w:hint="eastAsia"/>
          <w:szCs w:val="21"/>
        </w:rPr>
        <w:t>万平方千米左右，平均水深</w:t>
      </w:r>
      <w:r w:rsidRPr="00EC3A41">
        <w:rPr>
          <w:szCs w:val="21"/>
        </w:rPr>
        <w:t>1212</w:t>
      </w:r>
      <w:r w:rsidRPr="00EC3A41">
        <w:rPr>
          <w:rFonts w:hint="eastAsia"/>
          <w:szCs w:val="21"/>
        </w:rPr>
        <w:t>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：地球的表面积约为</w:t>
      </w:r>
      <w:r w:rsidRPr="00EC3A41">
        <w:rPr>
          <w:szCs w:val="21"/>
        </w:rPr>
        <w:t>5.1</w:t>
      </w:r>
      <w:r w:rsidRPr="00EC3A41">
        <w:rPr>
          <w:rFonts w:hint="eastAsia"/>
          <w:szCs w:val="21"/>
        </w:rPr>
        <w:t>亿平方千米，表面起伏不平，凸出来的地方成为陆地和山脉，而大片下凹的部分经过亿万年的积累，被液态海水所淹没而变成了海洋，海洋面积占地球表面积的近</w:t>
      </w:r>
      <w:r w:rsidRPr="00EC3A41">
        <w:rPr>
          <w:szCs w:val="21"/>
        </w:rPr>
        <w:t>71%</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：经线是连接南北两极的半圆，所以所有的经线都经极点，所以极点处所跨的经度为</w:t>
      </w:r>
      <w:r w:rsidRPr="00EC3A41">
        <w:rPr>
          <w:szCs w:val="21"/>
        </w:rPr>
        <w:t>360</w:t>
      </w:r>
      <w:r w:rsidRPr="00EC3A41">
        <w:rPr>
          <w:rFonts w:hint="eastAsia"/>
          <w:szCs w:val="21"/>
        </w:rPr>
        <w:t>度为最广。跨经度最广的大洋是北冰洋。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w:t>
      </w:r>
      <w:r w:rsidRPr="00EC3A41">
        <w:rPr>
          <w:szCs w:val="21"/>
        </w:rPr>
        <w:t>2001</w:t>
      </w:r>
      <w:r w:rsidRPr="00EC3A41">
        <w:rPr>
          <w:rFonts w:hint="eastAsia"/>
          <w:szCs w:val="21"/>
        </w:rPr>
        <w:t>年</w:t>
      </w:r>
      <w:r w:rsidRPr="00EC3A41">
        <w:rPr>
          <w:szCs w:val="21"/>
        </w:rPr>
        <w:t>7</w:t>
      </w:r>
      <w:r w:rsidRPr="00EC3A41">
        <w:rPr>
          <w:rFonts w:hint="eastAsia"/>
          <w:szCs w:val="21"/>
        </w:rPr>
        <w:t>月由武汉大学专家绘制的世界上首张南极内陆地形图《南极格罗夫山地形图》正式出版发行。</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南极大陆是世界上最高的大陆，平均海拔</w:t>
      </w:r>
      <w:r w:rsidRPr="00EC3A41">
        <w:rPr>
          <w:szCs w:val="21"/>
        </w:rPr>
        <w:t>2300</w:t>
      </w:r>
      <w:r w:rsidRPr="00EC3A41">
        <w:rPr>
          <w:rFonts w:hint="eastAsia"/>
          <w:szCs w:val="21"/>
        </w:rPr>
        <w:t>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北冰洋是世界四大洋中最小的一个，但他东西贯通，是世界上跨经度最大的大洋。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北冰洋有</w:t>
      </w:r>
      <w:r w:rsidRPr="00EC3A41">
        <w:rPr>
          <w:szCs w:val="21"/>
        </w:rPr>
        <w:t>7</w:t>
      </w:r>
      <w:r w:rsidRPr="00EC3A41">
        <w:rPr>
          <w:rFonts w:hint="eastAsia"/>
          <w:szCs w:val="21"/>
        </w:rPr>
        <w:t>附属海。一种说法认为附属海包括林肯海、巴伦支海、喀拉海、拉普杰夫海、东西伯利亚海、楚科奇海和波弗特海。另一种说法把格林兰海也包括进来，而省去了较小的林肯海。</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白令海峡是沟通北冰洋和太平洋的唯一通道，太平洋水就是从这个又浅又窄的海峡流入北冰洋的。</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弗拉姆海峡是北冰洋联系大西洋的通道。也是北冰洋联系其他大洋最深的，同时也是唯一一个深水通道。</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北冰洋是世界四大洋中最小的一个，它的面积为</w:t>
      </w:r>
      <w:r w:rsidRPr="00EC3A41">
        <w:rPr>
          <w:szCs w:val="21"/>
        </w:rPr>
        <w:t>1478.8</w:t>
      </w:r>
      <w:r w:rsidRPr="00EC3A41">
        <w:rPr>
          <w:rFonts w:hint="eastAsia"/>
          <w:szCs w:val="21"/>
        </w:rPr>
        <w:t>万平方千米，和南极大陆的面积大致相等，只占太平洋面积的</w:t>
      </w:r>
      <w:r w:rsidRPr="00EC3A41">
        <w:rPr>
          <w:szCs w:val="21"/>
        </w:rPr>
        <w:t>8%</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巴伦支海是北冰洋最大的边缘海，面积约为</w:t>
      </w:r>
      <w:r w:rsidRPr="00EC3A41">
        <w:rPr>
          <w:szCs w:val="21"/>
        </w:rPr>
        <w:t>140</w:t>
      </w:r>
      <w:r w:rsidRPr="00EC3A41">
        <w:rPr>
          <w:rFonts w:hint="eastAsia"/>
          <w:szCs w:val="21"/>
        </w:rPr>
        <w:t>万平方千米，大致等于其他</w:t>
      </w:r>
      <w:r w:rsidRPr="00EC3A41">
        <w:rPr>
          <w:szCs w:val="21"/>
        </w:rPr>
        <w:t>6</w:t>
      </w:r>
      <w:r w:rsidRPr="00EC3A41">
        <w:rPr>
          <w:rFonts w:hint="eastAsia"/>
          <w:szCs w:val="21"/>
        </w:rPr>
        <w:t>个边缘海面积的总和。</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巴伦支海东侧的新地岛使得喀拉海的海冰难以逾越，而西侧岛屿较少易受大西洋暖流的影响。这些得天独厚的条件使得巴伦支海水温比周围的北冰洋其他海域高，被誉为北冰洋的“暖池”。</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巴芬岛是加拿大群岛众多岛屿中面积最大的岛屿，以北极圈里风景最秀丽的地方著称。该岛也是北极圈中居住人数最多的岛屿。</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普里兹湾一直是中国进行南极考察的重点调查海域，是南极的第三大海湾。</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拉普杰夫海是北极的一个边缘海，它东临东西伯利亚海，西部与喀拉海相连。</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南大洋面积约为</w:t>
      </w:r>
      <w:r w:rsidRPr="00EC3A41">
        <w:rPr>
          <w:szCs w:val="21"/>
        </w:rPr>
        <w:t>7700</w:t>
      </w:r>
      <w:r w:rsidRPr="00EC3A41">
        <w:rPr>
          <w:rFonts w:hint="eastAsia"/>
          <w:szCs w:val="21"/>
        </w:rPr>
        <w:t>万平方千米，约占世界大洋总面积的，相当于南极洲总面积的</w:t>
      </w:r>
      <w:r w:rsidRPr="00EC3A41">
        <w:rPr>
          <w:szCs w:val="21"/>
        </w:rPr>
        <w:t>5</w:t>
      </w:r>
      <w:r w:rsidRPr="00EC3A41">
        <w:rPr>
          <w:rFonts w:hint="eastAsia"/>
          <w:szCs w:val="21"/>
        </w:rPr>
        <w:t>倍。</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南大洋南纬</w:t>
      </w:r>
      <w:r w:rsidRPr="00EC3A41">
        <w:rPr>
          <w:szCs w:val="21"/>
        </w:rPr>
        <w:t>40~60</w:t>
      </w:r>
      <w:r w:rsidRPr="00EC3A41">
        <w:rPr>
          <w:rFonts w:hint="eastAsia"/>
          <w:szCs w:val="21"/>
        </w:rPr>
        <w:t>度常年盛行西风，风大浪高，有“咆哮西风带”之称。</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威德尔海不但是南极最大的边缘海，也是世界上最大的边缘海，面积约为</w:t>
      </w:r>
      <w:r w:rsidRPr="00EC3A41">
        <w:rPr>
          <w:szCs w:val="21"/>
        </w:rPr>
        <w:t>300</w:t>
      </w:r>
      <w:r w:rsidRPr="00EC3A41">
        <w:rPr>
          <w:rFonts w:hint="eastAsia"/>
          <w:szCs w:val="21"/>
        </w:rPr>
        <w:t>万平方千米。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普里兹湾是南大洋印度洋扇区最大的海湾，面积仅次于威德尔海和罗斯海，是南极的第三大海湾。</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北冰洋面积为</w:t>
      </w:r>
      <w:r w:rsidRPr="00EC3A41">
        <w:rPr>
          <w:szCs w:val="21"/>
        </w:rPr>
        <w:t>1478.8</w:t>
      </w:r>
      <w:r w:rsidRPr="00EC3A41">
        <w:rPr>
          <w:rFonts w:hint="eastAsia"/>
          <w:szCs w:val="21"/>
        </w:rPr>
        <w:t>万平方千米，约占北极面积的三分之二。</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北极海域被三条海岭分割成不同的海盆，其中加拿大海盆为北冰洋面积最大的海盆。</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在北冰洋中南森海盆是深度最深的海盆，北部大多超过</w:t>
      </w:r>
      <w:r w:rsidRPr="00EC3A41">
        <w:rPr>
          <w:szCs w:val="21"/>
        </w:rPr>
        <w:t>4000</w:t>
      </w:r>
      <w:r w:rsidRPr="00EC3A41">
        <w:rPr>
          <w:rFonts w:hint="eastAsia"/>
          <w:szCs w:val="21"/>
        </w:rPr>
        <w:t>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在北冰洋欧亚大陆一侧，大陆架从海岸一直向北延伸</w:t>
      </w:r>
      <w:r w:rsidRPr="00EC3A41">
        <w:rPr>
          <w:szCs w:val="21"/>
        </w:rPr>
        <w:t>1100</w:t>
      </w:r>
      <w:r w:rsidRPr="00EC3A41">
        <w:rPr>
          <w:rFonts w:hint="eastAsia"/>
          <w:szCs w:val="21"/>
        </w:rPr>
        <w:t>千米，最宽处可达</w:t>
      </w:r>
      <w:r w:rsidRPr="00EC3A41">
        <w:rPr>
          <w:szCs w:val="21"/>
        </w:rPr>
        <w:t>1700</w:t>
      </w:r>
      <w:r w:rsidRPr="00EC3A41">
        <w:rPr>
          <w:rFonts w:hint="eastAsia"/>
          <w:szCs w:val="21"/>
        </w:rPr>
        <w:t>千米，西伯利亚的海域的陆架宽度也可达到</w:t>
      </w:r>
      <w:r w:rsidRPr="00EC3A41">
        <w:rPr>
          <w:szCs w:val="21"/>
        </w:rPr>
        <w:t>900</w:t>
      </w:r>
      <w:r w:rsidRPr="00EC3A41">
        <w:rPr>
          <w:rFonts w:hint="eastAsia"/>
          <w:szCs w:val="21"/>
        </w:rPr>
        <w:t>千米。北冰洋在世界大洋中拥有最大的大陆架。</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维多利亚岛面积近</w:t>
      </w:r>
      <w:r w:rsidRPr="00EC3A41">
        <w:rPr>
          <w:szCs w:val="21"/>
        </w:rPr>
        <w:t>22</w:t>
      </w:r>
      <w:r w:rsidRPr="00EC3A41">
        <w:rPr>
          <w:rFonts w:hint="eastAsia"/>
          <w:szCs w:val="21"/>
        </w:rPr>
        <w:t>万平方千米，是加拿大群岛中的第二大岛。</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北冰洋在世界大洋中拥有最大的大陆架，但在世界大洋中北冰洋的面积最小。</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地球上有南北两个西风带，北半球为西南风，南半球为西北风，分别位于北纬和南纬</w:t>
      </w:r>
      <w:r w:rsidRPr="00EC3A41">
        <w:rPr>
          <w:szCs w:val="21"/>
        </w:rPr>
        <w:t>30-60</w:t>
      </w:r>
      <w:r w:rsidRPr="00EC3A41">
        <w:rPr>
          <w:rFonts w:hint="eastAsia"/>
          <w:szCs w:val="21"/>
        </w:rPr>
        <w:t>度。</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加拿大群岛是位于北美大陆以北和格陵兰岛以西的众多岛屿的总称，其中面积最大的是巴芬岛，它是世界第五大岛，约有近</w:t>
      </w:r>
      <w:r w:rsidRPr="00EC3A41">
        <w:rPr>
          <w:szCs w:val="21"/>
        </w:rPr>
        <w:t>51</w:t>
      </w:r>
      <w:r w:rsidRPr="00EC3A41">
        <w:rPr>
          <w:rFonts w:hint="eastAsia"/>
          <w:szCs w:val="21"/>
        </w:rPr>
        <w:t>万平方千米。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位于南美洲和南极洲之间的德雷克海峡是南大洋南北最窄的地方，但它却是世界上最宽的海峡。</w:t>
      </w:r>
    </w:p>
    <w:p w:rsidR="00E06E50" w:rsidRPr="00EC3A41" w:rsidRDefault="00E06E50" w:rsidP="00EC3A41">
      <w:pPr>
        <w:pStyle w:val="a"/>
        <w:ind w:left="0" w:firstLine="31680"/>
        <w:contextualSpacing/>
        <w:rPr>
          <w:szCs w:val="21"/>
        </w:rPr>
      </w:pPr>
      <w:bookmarkStart w:id="11" w:name="OLE_LINK30"/>
      <w:bookmarkStart w:id="12" w:name="OLE_LINK31"/>
      <w:r w:rsidRPr="00EC3A41">
        <w:rPr>
          <w:rFonts w:hint="eastAsia"/>
          <w:bCs/>
          <w:szCs w:val="21"/>
        </w:rPr>
        <w:t>知识点：</w:t>
      </w:r>
      <w:r w:rsidRPr="00EC3A41">
        <w:rPr>
          <w:rFonts w:hint="eastAsia"/>
          <w:szCs w:val="21"/>
        </w:rPr>
        <w:t>从地图上很容易发现，位于南美洲和南极洲之间的德雷克海峡是南大洋南北最窄的地方，其对于南大洋而言是狭窄的瓶颈。</w:t>
      </w:r>
    </w:p>
    <w:p w:rsidR="00E06E50" w:rsidRPr="00EC3A41" w:rsidRDefault="00E06E50" w:rsidP="00EC3A41">
      <w:pPr>
        <w:pStyle w:val="a"/>
        <w:ind w:left="0" w:firstLine="31680"/>
        <w:contextualSpacing/>
        <w:rPr>
          <w:szCs w:val="21"/>
        </w:rPr>
      </w:pPr>
      <w:bookmarkStart w:id="13" w:name="OLE_LINK42"/>
      <w:bookmarkStart w:id="14" w:name="OLE_LINK41"/>
      <w:bookmarkEnd w:id="11"/>
      <w:bookmarkEnd w:id="12"/>
      <w:r w:rsidRPr="00EC3A41">
        <w:rPr>
          <w:rFonts w:hint="eastAsia"/>
          <w:bCs/>
          <w:szCs w:val="21"/>
        </w:rPr>
        <w:t>知识点：</w:t>
      </w:r>
      <w:r w:rsidRPr="00EC3A41">
        <w:rPr>
          <w:rFonts w:hint="eastAsia"/>
          <w:szCs w:val="21"/>
        </w:rPr>
        <w:t>北冰洋整个深海区被三条海岭分为两大部分，靠近欧亚大陆一侧的为欧亚海盆，靠北美洲一侧的为加拿大海盆。这三条海岭基本平行，分别为阿尔法</w:t>
      </w:r>
      <w:r w:rsidRPr="00EC3A41">
        <w:rPr>
          <w:szCs w:val="21"/>
        </w:rPr>
        <w:t>/</w:t>
      </w:r>
      <w:r w:rsidRPr="00EC3A41">
        <w:rPr>
          <w:rFonts w:hint="eastAsia"/>
          <w:szCs w:val="21"/>
        </w:rPr>
        <w:t>门捷列夫海岭、罗蒙诺索夫海岭和南森海岭。</w:t>
      </w:r>
    </w:p>
    <w:p w:rsidR="00E06E50" w:rsidRPr="00EC3A41" w:rsidRDefault="00E06E50" w:rsidP="00EC3A41">
      <w:pPr>
        <w:pStyle w:val="a"/>
        <w:ind w:left="0" w:firstLine="31680"/>
        <w:contextualSpacing/>
        <w:rPr>
          <w:szCs w:val="21"/>
        </w:rPr>
      </w:pPr>
      <w:bookmarkStart w:id="15" w:name="OLE_LINK64"/>
      <w:bookmarkStart w:id="16" w:name="OLE_LINK65"/>
      <w:bookmarkEnd w:id="13"/>
      <w:bookmarkEnd w:id="14"/>
      <w:r w:rsidRPr="00EC3A41">
        <w:rPr>
          <w:rFonts w:hint="eastAsia"/>
          <w:bCs/>
          <w:szCs w:val="21"/>
        </w:rPr>
        <w:t>知识点：</w:t>
      </w:r>
      <w:r w:rsidRPr="00EC3A41">
        <w:rPr>
          <w:rFonts w:hint="eastAsia"/>
          <w:szCs w:val="21"/>
        </w:rPr>
        <w:t>南极洲上的埃里伯斯火山是地球最南端的活火山，它位于罗斯海西南的罗斯岛上。</w:t>
      </w:r>
    </w:p>
    <w:p w:rsidR="00E06E50" w:rsidRPr="00EC3A41" w:rsidRDefault="00E06E50" w:rsidP="00EC3A41">
      <w:pPr>
        <w:pStyle w:val="a"/>
        <w:ind w:left="0" w:firstLine="31680"/>
        <w:contextualSpacing/>
        <w:rPr>
          <w:szCs w:val="21"/>
        </w:rPr>
      </w:pPr>
      <w:bookmarkStart w:id="17" w:name="OLE_LINK67"/>
      <w:bookmarkStart w:id="18" w:name="OLE_LINK66"/>
      <w:bookmarkEnd w:id="15"/>
      <w:bookmarkEnd w:id="16"/>
      <w:r w:rsidRPr="00EC3A41">
        <w:rPr>
          <w:rFonts w:hint="eastAsia"/>
          <w:bCs/>
          <w:szCs w:val="21"/>
        </w:rPr>
        <w:t>知识点：</w:t>
      </w:r>
      <w:r w:rsidRPr="00EC3A41">
        <w:rPr>
          <w:rFonts w:hint="eastAsia"/>
          <w:szCs w:val="21"/>
        </w:rPr>
        <w:t>南森海岭，妻子拉普帖夫海勒拿河口附近，向西北延伸到格林兰海的北部，再折向南，到冰岛附近同北大西洋海岭相接，被认为是北冰洋中的大洋中脊。</w:t>
      </w:r>
    </w:p>
    <w:p w:rsidR="00E06E50" w:rsidRPr="00EC3A41" w:rsidRDefault="00E06E50" w:rsidP="00EC3A41">
      <w:pPr>
        <w:pStyle w:val="a"/>
        <w:ind w:left="0" w:firstLine="31680"/>
        <w:contextualSpacing/>
        <w:rPr>
          <w:szCs w:val="21"/>
        </w:rPr>
      </w:pPr>
      <w:bookmarkStart w:id="19" w:name="OLE_LINK87"/>
      <w:bookmarkStart w:id="20" w:name="OLE_LINK86"/>
      <w:bookmarkStart w:id="21" w:name="OLE_LINK90"/>
      <w:bookmarkEnd w:id="17"/>
      <w:bookmarkEnd w:id="18"/>
      <w:r w:rsidRPr="00EC3A41">
        <w:rPr>
          <w:rFonts w:hint="eastAsia"/>
          <w:bCs/>
          <w:szCs w:val="21"/>
        </w:rPr>
        <w:t>知识点：</w:t>
      </w:r>
      <w:r w:rsidRPr="00EC3A41">
        <w:rPr>
          <w:rFonts w:hint="eastAsia"/>
          <w:szCs w:val="21"/>
        </w:rPr>
        <w:t>北冰洋边缘的大陆架平缓而宽阔，面积约</w:t>
      </w:r>
      <w:r w:rsidRPr="00EC3A41">
        <w:rPr>
          <w:szCs w:val="21"/>
        </w:rPr>
        <w:t>440</w:t>
      </w:r>
      <w:r w:rsidRPr="00EC3A41">
        <w:rPr>
          <w:rFonts w:hint="eastAsia"/>
          <w:szCs w:val="21"/>
        </w:rPr>
        <w:t>万平方千米，占北冰洋总面积的</w:t>
      </w:r>
      <w:r w:rsidRPr="00EC3A41">
        <w:rPr>
          <w:szCs w:val="21"/>
        </w:rPr>
        <w:t>1/3</w:t>
      </w:r>
      <w:r w:rsidRPr="00EC3A41">
        <w:rPr>
          <w:rFonts w:hint="eastAsia"/>
          <w:szCs w:val="21"/>
        </w:rPr>
        <w:t>，因而使得北冰洋成为世界上平均深度最浅的海洋。</w:t>
      </w:r>
    </w:p>
    <w:p w:rsidR="00E06E50" w:rsidRPr="00EC3A41" w:rsidRDefault="00E06E50" w:rsidP="00EC3A41">
      <w:pPr>
        <w:pStyle w:val="a"/>
        <w:ind w:left="0" w:firstLine="31680"/>
        <w:contextualSpacing/>
        <w:rPr>
          <w:szCs w:val="21"/>
        </w:rPr>
      </w:pPr>
      <w:bookmarkStart w:id="22" w:name="OLE_LINK122"/>
      <w:bookmarkStart w:id="23" w:name="OLE_LINK121"/>
      <w:bookmarkEnd w:id="19"/>
      <w:bookmarkEnd w:id="20"/>
      <w:bookmarkEnd w:id="21"/>
      <w:r w:rsidRPr="00EC3A41">
        <w:rPr>
          <w:rFonts w:hint="eastAsia"/>
          <w:bCs/>
          <w:szCs w:val="21"/>
        </w:rPr>
        <w:t>知识点：</w:t>
      </w:r>
      <w:r w:rsidRPr="00EC3A41">
        <w:rPr>
          <w:rFonts w:hint="eastAsia"/>
          <w:szCs w:val="21"/>
        </w:rPr>
        <w:t>“西北航道”是指从北大西洋经加拿大北极群岛进入</w:t>
      </w:r>
      <w:hyperlink r:id="rId232" w:tgtFrame="_blank" w:history="1">
        <w:r w:rsidRPr="00EC3A41">
          <w:rPr>
            <w:rFonts w:hint="eastAsia"/>
            <w:szCs w:val="21"/>
          </w:rPr>
          <w:t>北冰洋</w:t>
        </w:r>
      </w:hyperlink>
      <w:r w:rsidRPr="00EC3A41">
        <w:rPr>
          <w:rFonts w:hint="eastAsia"/>
          <w:szCs w:val="21"/>
        </w:rPr>
        <w:t>，再进入太平洋的航道，它是连接</w:t>
      </w:r>
      <w:hyperlink r:id="rId233" w:tgtFrame="_blank" w:history="1">
        <w:r w:rsidRPr="00EC3A41">
          <w:rPr>
            <w:rFonts w:hint="eastAsia"/>
            <w:szCs w:val="21"/>
          </w:rPr>
          <w:t>大西洋</w:t>
        </w:r>
      </w:hyperlink>
      <w:r w:rsidRPr="00EC3A41">
        <w:rPr>
          <w:rFonts w:hint="eastAsia"/>
          <w:szCs w:val="21"/>
        </w:rPr>
        <w:t>和太平洋的捷径</w:t>
      </w:r>
      <w:r w:rsidRPr="00EC3A41">
        <w:rPr>
          <w:rFonts w:ascii="Arial" w:hAnsi="Arial" w:hint="eastAsia"/>
          <w:szCs w:val="21"/>
        </w:rPr>
        <w:t>，它以</w:t>
      </w:r>
      <w:r w:rsidRPr="00EC3A41">
        <w:rPr>
          <w:rFonts w:hint="eastAsia"/>
          <w:szCs w:val="21"/>
        </w:rPr>
        <w:t>巴芬湾以北为起点。</w:t>
      </w:r>
    </w:p>
    <w:bookmarkEnd w:id="22"/>
    <w:bookmarkEnd w:id="23"/>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北冰洋中层水主要来源于大西洋，有时被称为大西洋层。</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南极的深层水随着南极绕极流而环绕南极流动，常被称为绕极深层水。具有高温高盐的性质，这一性质来自于它的源地</w:t>
      </w:r>
      <w:r w:rsidRPr="00EC3A41">
        <w:rPr>
          <w:szCs w:val="21"/>
        </w:rPr>
        <w:t>—</w:t>
      </w:r>
      <w:r w:rsidRPr="00EC3A41">
        <w:rPr>
          <w:rFonts w:hint="eastAsia"/>
          <w:szCs w:val="21"/>
        </w:rPr>
        <w:t>北大西洋。</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北水冰间湖位于巴芬湾北部，是北半球最大的冰间湖。</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著名的感热冰间湖是</w:t>
      </w:r>
      <w:r w:rsidRPr="00EC3A41">
        <w:rPr>
          <w:szCs w:val="21"/>
        </w:rPr>
        <w:t>20</w:t>
      </w:r>
      <w:r w:rsidRPr="00EC3A41">
        <w:rPr>
          <w:rFonts w:hint="eastAsia"/>
          <w:szCs w:val="21"/>
        </w:rPr>
        <w:t>世纪</w:t>
      </w:r>
      <w:r w:rsidRPr="00EC3A41">
        <w:rPr>
          <w:szCs w:val="21"/>
        </w:rPr>
        <w:t>70</w:t>
      </w:r>
      <w:r w:rsidRPr="00EC3A41">
        <w:rPr>
          <w:rFonts w:hint="eastAsia"/>
          <w:szCs w:val="21"/>
        </w:rPr>
        <w:t>年代出现在南极威德尔海西部的威德尔冰间湖，是目前观测到的面积最大的感热冰间湖。</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冰架是陆地冰川流入海洋的部分，冰架金分布在南极、格林兰和加拿大沿岸。</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哈德孙湾是北冰洋最南的海域，最南端几乎到了北纬</w:t>
      </w:r>
      <w:r w:rsidRPr="00EC3A41">
        <w:rPr>
          <w:szCs w:val="21"/>
        </w:rPr>
        <w:t>50</w:t>
      </w:r>
      <w:r w:rsidRPr="00EC3A41">
        <w:rPr>
          <w:rFonts w:hint="eastAsia"/>
          <w:szCs w:val="21"/>
        </w:rPr>
        <w:t>度，是一个近乎封闭的大型海湾。</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如果覆盖南极的冰原全部融化，海平面将上升超过</w:t>
      </w:r>
      <w:r w:rsidRPr="00EC3A41">
        <w:rPr>
          <w:szCs w:val="21"/>
        </w:rPr>
        <w:t>60</w:t>
      </w:r>
      <w:r w:rsidRPr="00EC3A41">
        <w:rPr>
          <w:rFonts w:hint="eastAsia"/>
          <w:szCs w:val="21"/>
        </w:rPr>
        <w:t>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南极洲位于地球最南端，包含南极点。</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szCs w:val="21"/>
        </w:rPr>
        <w:t>Frederick Vine</w:t>
      </w:r>
      <w:r w:rsidRPr="00EC3A41">
        <w:rPr>
          <w:rFonts w:hint="eastAsia"/>
          <w:szCs w:val="21"/>
        </w:rPr>
        <w:t>和</w:t>
      </w:r>
      <w:r w:rsidRPr="00EC3A41">
        <w:rPr>
          <w:szCs w:val="21"/>
        </w:rPr>
        <w:t>Drummond Matthews</w:t>
      </w:r>
      <w:r w:rsidRPr="00EC3A41">
        <w:rPr>
          <w:rFonts w:hint="eastAsia"/>
          <w:szCs w:val="21"/>
        </w:rPr>
        <w:t>是通过研究洋壳岩石的磁异常特征而提出新生洋壳产生于洋中脊的。</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海底热液喷出的伴生气体中，常见组分有水蒸气、二氧化碳、甲烷、氮气、氢气等。</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洋壳岩石主要是地幔岩浆活动的产物，也是许多海底矿产的物源，与成矿的关系十分密切。它们在时间空间上的变化，记录了洋壳形成和演化的历史，是当前深海钻探中引人注目的一个研究领域。</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通常用扩张速率来表示海底扩张作用的强度，一般以一侧的速率来表示。太平洋的扩张速率为每年</w:t>
      </w:r>
      <w:r w:rsidRPr="00EC3A41">
        <w:rPr>
          <w:szCs w:val="21"/>
        </w:rPr>
        <w:t>5</w:t>
      </w:r>
      <w:r w:rsidRPr="00EC3A41">
        <w:rPr>
          <w:rFonts w:hint="eastAsia"/>
          <w:szCs w:val="21"/>
        </w:rPr>
        <w:t>～</w:t>
      </w:r>
      <w:r w:rsidRPr="00EC3A41">
        <w:rPr>
          <w:szCs w:val="21"/>
        </w:rPr>
        <w:t>7</w:t>
      </w:r>
      <w:r w:rsidRPr="00EC3A41">
        <w:rPr>
          <w:rFonts w:hint="eastAsia"/>
          <w:szCs w:val="21"/>
        </w:rPr>
        <w:t>厘米，大西洋的扩张速率为每年</w:t>
      </w:r>
      <w:r w:rsidRPr="00EC3A41">
        <w:rPr>
          <w:szCs w:val="21"/>
        </w:rPr>
        <w:t>1</w:t>
      </w:r>
      <w:r w:rsidRPr="00EC3A41">
        <w:rPr>
          <w:rFonts w:hint="eastAsia"/>
          <w:szCs w:val="21"/>
        </w:rPr>
        <w:t>～</w:t>
      </w:r>
      <w:r w:rsidRPr="00EC3A41">
        <w:rPr>
          <w:szCs w:val="21"/>
        </w:rPr>
        <w:t>2</w:t>
      </w:r>
      <w:r w:rsidRPr="00EC3A41">
        <w:rPr>
          <w:rFonts w:hint="eastAsia"/>
          <w:szCs w:val="21"/>
        </w:rPr>
        <w:t>厘米。</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大洋也有其生存周期，即</w:t>
      </w:r>
      <w:r w:rsidRPr="00EC3A41">
        <w:rPr>
          <w:szCs w:val="21"/>
        </w:rPr>
        <w:t xml:space="preserve">a. </w:t>
      </w:r>
      <w:r w:rsidRPr="00EC3A41">
        <w:rPr>
          <w:rFonts w:hint="eastAsia"/>
          <w:szCs w:val="21"/>
        </w:rPr>
        <w:t>胚胎期→</w:t>
      </w:r>
      <w:r w:rsidRPr="00EC3A41">
        <w:rPr>
          <w:szCs w:val="21"/>
        </w:rPr>
        <w:t xml:space="preserve">b. </w:t>
      </w:r>
      <w:r w:rsidRPr="00EC3A41">
        <w:rPr>
          <w:rFonts w:hint="eastAsia"/>
          <w:szCs w:val="21"/>
        </w:rPr>
        <w:t>幼年期→</w:t>
      </w:r>
      <w:r w:rsidRPr="00EC3A41">
        <w:rPr>
          <w:szCs w:val="21"/>
        </w:rPr>
        <w:t xml:space="preserve">c. </w:t>
      </w:r>
      <w:r w:rsidRPr="00EC3A41">
        <w:rPr>
          <w:rFonts w:hint="eastAsia"/>
          <w:szCs w:val="21"/>
        </w:rPr>
        <w:t>壮年期→</w:t>
      </w:r>
      <w:r w:rsidRPr="00EC3A41">
        <w:rPr>
          <w:szCs w:val="21"/>
        </w:rPr>
        <w:t xml:space="preserve">d. </w:t>
      </w:r>
      <w:r w:rsidRPr="00EC3A41">
        <w:rPr>
          <w:rFonts w:hint="eastAsia"/>
          <w:szCs w:val="21"/>
        </w:rPr>
        <w:t>衰老期→</w:t>
      </w:r>
      <w:r w:rsidRPr="00EC3A41">
        <w:rPr>
          <w:szCs w:val="21"/>
        </w:rPr>
        <w:t xml:space="preserve">e. </w:t>
      </w:r>
      <w:r w:rsidRPr="00EC3A41">
        <w:rPr>
          <w:rFonts w:hint="eastAsia"/>
          <w:szCs w:val="21"/>
        </w:rPr>
        <w:t>终结期和</w:t>
      </w:r>
      <w:r w:rsidRPr="00EC3A41">
        <w:rPr>
          <w:szCs w:val="21"/>
        </w:rPr>
        <w:t xml:space="preserve">f. </w:t>
      </w:r>
      <w:r w:rsidRPr="00EC3A41">
        <w:rPr>
          <w:rFonts w:hint="eastAsia"/>
          <w:szCs w:val="21"/>
        </w:rPr>
        <w:t>残痕期（地缝合线），目前太平洋处于衰老期，大西洋处于壮年期，地中海处于终结期、东非裂谷处于胚胎期，红海处于幼年期。</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菲律宾板块对亚洲大陆板块俯冲</w:t>
      </w:r>
      <w:r w:rsidRPr="00EC3A41">
        <w:rPr>
          <w:szCs w:val="21"/>
        </w:rPr>
        <w:t>,</w:t>
      </w:r>
      <w:r w:rsidRPr="00EC3A41">
        <w:rPr>
          <w:rFonts w:hint="eastAsia"/>
          <w:szCs w:val="21"/>
        </w:rPr>
        <w:t>欧亚古陆反向蠕散，其边缘部分由于上层软流圈上拱，导致岩石圈拉长碾薄而张裂</w:t>
      </w:r>
      <w:r w:rsidRPr="00EC3A41">
        <w:rPr>
          <w:szCs w:val="21"/>
        </w:rPr>
        <w:t>,</w:t>
      </w:r>
      <w:r w:rsidRPr="00EC3A41">
        <w:rPr>
          <w:rFonts w:hint="eastAsia"/>
          <w:szCs w:val="21"/>
        </w:rPr>
        <w:t>形成裂谷，前部的琉球弧陆块渐渐裂离，裂谷处形成弧后盆地</w:t>
      </w:r>
      <w:r w:rsidRPr="00EC3A41">
        <w:rPr>
          <w:szCs w:val="21"/>
        </w:rPr>
        <w:t>,</w:t>
      </w:r>
      <w:r w:rsidRPr="00EC3A41">
        <w:rPr>
          <w:rFonts w:hint="eastAsia"/>
          <w:szCs w:val="21"/>
        </w:rPr>
        <w:t>发展成目前的冲绳海槽，位于东海陆架与琉球岛弧之间。</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深渊一般指深度超过</w:t>
      </w:r>
      <w:r w:rsidRPr="00EC3A41">
        <w:rPr>
          <w:szCs w:val="21"/>
        </w:rPr>
        <w:t>6500</w:t>
      </w:r>
      <w:r w:rsidRPr="00EC3A41">
        <w:rPr>
          <w:rFonts w:hint="eastAsia"/>
          <w:szCs w:val="21"/>
        </w:rPr>
        <w:t>米并一直延伸到</w:t>
      </w:r>
      <w:r w:rsidRPr="00EC3A41">
        <w:rPr>
          <w:szCs w:val="21"/>
        </w:rPr>
        <w:t>11000</w:t>
      </w:r>
      <w:r w:rsidRPr="00EC3A41">
        <w:rPr>
          <w:rFonts w:hint="eastAsia"/>
          <w:szCs w:val="21"/>
        </w:rPr>
        <w:t>米，轮廓清楚的海沟。世界上深渊的面积约有</w:t>
      </w:r>
      <w:r w:rsidRPr="00EC3A41">
        <w:rPr>
          <w:szCs w:val="21"/>
        </w:rPr>
        <w:t>4.5</w:t>
      </w:r>
      <w:r w:rsidRPr="00EC3A41">
        <w:rPr>
          <w:rFonts w:hint="eastAsia"/>
          <w:szCs w:val="21"/>
        </w:rPr>
        <w:t>×</w:t>
      </w:r>
      <w:r w:rsidRPr="00EC3A41">
        <w:rPr>
          <w:szCs w:val="21"/>
        </w:rPr>
        <w:t>10</w:t>
      </w:r>
      <w:r w:rsidRPr="00EC3A41">
        <w:rPr>
          <w:szCs w:val="21"/>
          <w:vertAlign w:val="superscript"/>
        </w:rPr>
        <w:t>4</w:t>
      </w:r>
      <w:r w:rsidRPr="00EC3A41">
        <w:rPr>
          <w:szCs w:val="21"/>
        </w:rPr>
        <w:t>km</w:t>
      </w:r>
      <w:r w:rsidRPr="00EC3A41">
        <w:rPr>
          <w:szCs w:val="21"/>
          <w:vertAlign w:val="superscript"/>
        </w:rPr>
        <w:t>2</w:t>
      </w:r>
      <w:r w:rsidRPr="00EC3A41">
        <w:rPr>
          <w:rFonts w:hint="eastAsia"/>
          <w:szCs w:val="21"/>
        </w:rPr>
        <w:t>，约占全球深海海底面积的</w:t>
      </w:r>
      <w:r w:rsidRPr="00EC3A41">
        <w:rPr>
          <w:szCs w:val="21"/>
        </w:rPr>
        <w:t>1.7%</w:t>
      </w:r>
      <w:r w:rsidRPr="00EC3A41">
        <w:rPr>
          <w:rFonts w:hint="eastAsia"/>
          <w:szCs w:val="21"/>
        </w:rPr>
        <w:t>。</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由内力作用引起地壳或岩石圈结构改变并使其内部物质发生变化的机械运动称为构造运动，按其运动方向可分为水平运动和垂直运动。</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沉积物的性质与目前所处的沉积环境及其物质来源相一致，处于一个统一的动态平衡系统之中，这类沉积物称为现代沉积，其主要分布在内陆架，以陆源碎屑为主。</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各种地质事件发生的先后顺序称为相对地质年代，其可以通过记录在其中的沉积层序、生物演化规律和地质构造关系来确定。</w:t>
      </w:r>
    </w:p>
    <w:p w:rsidR="00E06E50" w:rsidRPr="00EC3A41" w:rsidRDefault="00E06E50" w:rsidP="00EC3A41">
      <w:pPr>
        <w:pStyle w:val="a"/>
        <w:ind w:left="0" w:firstLine="31680"/>
        <w:contextualSpacing/>
        <w:rPr>
          <w:szCs w:val="21"/>
        </w:rPr>
      </w:pPr>
      <w:r w:rsidRPr="00EC3A41">
        <w:rPr>
          <w:rFonts w:hint="eastAsia"/>
          <w:bCs/>
          <w:szCs w:val="21"/>
        </w:rPr>
        <w:t>知识点：</w:t>
      </w:r>
      <w:r w:rsidRPr="00EC3A41">
        <w:rPr>
          <w:rFonts w:hint="eastAsia"/>
          <w:szCs w:val="21"/>
        </w:rPr>
        <w:t>两板块相向移动，造成板块边界的挤压、对冲，大洋板块俯冲和大陆板块仰冲等，主要发生在汇聚型板块边界，如海沟岛弧、年轻的山脉地带。</w:t>
      </w:r>
    </w:p>
    <w:p w:rsidR="00E06E50" w:rsidRPr="00EC3A41" w:rsidRDefault="00E06E50" w:rsidP="00EC3A41">
      <w:pPr>
        <w:ind w:firstLine="31680"/>
        <w:contextualSpacing/>
        <w:rPr>
          <w:rFonts w:ascii="宋体" w:cs="Times New Roman"/>
        </w:rPr>
      </w:pPr>
    </w:p>
    <w:sectPr w:rsidR="00E06E50" w:rsidRPr="00EC3A41" w:rsidSect="00D14D0C">
      <w:headerReference w:type="even" r:id="rId234"/>
      <w:headerReference w:type="default" r:id="rId235"/>
      <w:footerReference w:type="even" r:id="rId236"/>
      <w:footerReference w:type="default" r:id="rId237"/>
      <w:headerReference w:type="first" r:id="rId238"/>
      <w:footerReference w:type="first" r:id="rId23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E50" w:rsidRDefault="00E06E50" w:rsidP="003D4A7F">
      <w:pPr>
        <w:spacing w:line="240" w:lineRule="auto"/>
        <w:ind w:firstLine="31680"/>
      </w:pPr>
      <w:r>
        <w:separator/>
      </w:r>
    </w:p>
  </w:endnote>
  <w:endnote w:type="continuationSeparator" w:id="0">
    <w:p w:rsidR="00E06E50" w:rsidRDefault="00E06E50" w:rsidP="003D4A7F">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E50" w:rsidRDefault="00E06E50" w:rsidP="003D4A7F">
    <w:pPr>
      <w:pStyle w:val="Footer"/>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E50" w:rsidRDefault="00E06E50" w:rsidP="003D4A7F">
    <w:pPr>
      <w:pStyle w:val="Footer"/>
      <w:ind w:firstLine="31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E50" w:rsidRDefault="00E06E50" w:rsidP="003D4A7F">
    <w:pPr>
      <w:pStyle w:val="Footer"/>
      <w:ind w:firstLine="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E50" w:rsidRDefault="00E06E50" w:rsidP="003D4A7F">
      <w:pPr>
        <w:spacing w:line="240" w:lineRule="auto"/>
        <w:ind w:firstLine="31680"/>
      </w:pPr>
      <w:r>
        <w:separator/>
      </w:r>
    </w:p>
  </w:footnote>
  <w:footnote w:type="continuationSeparator" w:id="0">
    <w:p w:rsidR="00E06E50" w:rsidRDefault="00E06E50" w:rsidP="003D4A7F">
      <w:pPr>
        <w:spacing w:line="240" w:lineRule="auto"/>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E50" w:rsidRDefault="00E06E50" w:rsidP="003D4A7F">
    <w:pPr>
      <w:pStyle w:val="Header"/>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E50" w:rsidRDefault="00E06E50" w:rsidP="003D4A7F">
    <w:pPr>
      <w:pStyle w:val="Header"/>
      <w:ind w:firstLine="316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E50" w:rsidRDefault="00E06E50" w:rsidP="003D4A7F">
    <w:pPr>
      <w:pStyle w:val="Header"/>
      <w:ind w:firstLine="3168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977F37"/>
    <w:multiLevelType w:val="multilevel"/>
    <w:tmpl w:val="3A977F37"/>
    <w:lvl w:ilvl="0">
      <w:start w:val="1"/>
      <w:numFmt w:val="decimal"/>
      <w:pStyle w:val="a"/>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105"/>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467C"/>
    <w:rsid w:val="00002D72"/>
    <w:rsid w:val="00005ACD"/>
    <w:rsid w:val="00006BBD"/>
    <w:rsid w:val="00012103"/>
    <w:rsid w:val="00036E8C"/>
    <w:rsid w:val="000374A9"/>
    <w:rsid w:val="00053E8C"/>
    <w:rsid w:val="00070B78"/>
    <w:rsid w:val="0007725C"/>
    <w:rsid w:val="000906B1"/>
    <w:rsid w:val="0009628B"/>
    <w:rsid w:val="000B05F4"/>
    <w:rsid w:val="000B30DC"/>
    <w:rsid w:val="000E006B"/>
    <w:rsid w:val="000E5FAB"/>
    <w:rsid w:val="000E65AD"/>
    <w:rsid w:val="0010553F"/>
    <w:rsid w:val="00111A07"/>
    <w:rsid w:val="0011683E"/>
    <w:rsid w:val="00120625"/>
    <w:rsid w:val="00135233"/>
    <w:rsid w:val="00141B2D"/>
    <w:rsid w:val="001662BF"/>
    <w:rsid w:val="00172F87"/>
    <w:rsid w:val="00193686"/>
    <w:rsid w:val="00194D29"/>
    <w:rsid w:val="001B534D"/>
    <w:rsid w:val="001B6A7F"/>
    <w:rsid w:val="001D3BF3"/>
    <w:rsid w:val="001D40ED"/>
    <w:rsid w:val="001D7B79"/>
    <w:rsid w:val="001E0125"/>
    <w:rsid w:val="001E67D7"/>
    <w:rsid w:val="001F309F"/>
    <w:rsid w:val="002056C0"/>
    <w:rsid w:val="00207198"/>
    <w:rsid w:val="0021095F"/>
    <w:rsid w:val="00213D50"/>
    <w:rsid w:val="00213FC1"/>
    <w:rsid w:val="0023008F"/>
    <w:rsid w:val="00231A66"/>
    <w:rsid w:val="00246461"/>
    <w:rsid w:val="002534EF"/>
    <w:rsid w:val="0026167D"/>
    <w:rsid w:val="00267CE1"/>
    <w:rsid w:val="00283CB0"/>
    <w:rsid w:val="002944F8"/>
    <w:rsid w:val="00294C8D"/>
    <w:rsid w:val="00296301"/>
    <w:rsid w:val="002A7305"/>
    <w:rsid w:val="002D3E9D"/>
    <w:rsid w:val="002E2F53"/>
    <w:rsid w:val="00307BCE"/>
    <w:rsid w:val="00322FA7"/>
    <w:rsid w:val="00330408"/>
    <w:rsid w:val="003539FD"/>
    <w:rsid w:val="0036135D"/>
    <w:rsid w:val="0036704D"/>
    <w:rsid w:val="003769AB"/>
    <w:rsid w:val="00380C8C"/>
    <w:rsid w:val="0038227B"/>
    <w:rsid w:val="00383BFC"/>
    <w:rsid w:val="00386C4D"/>
    <w:rsid w:val="003A6AD1"/>
    <w:rsid w:val="003B219C"/>
    <w:rsid w:val="003B468A"/>
    <w:rsid w:val="003D4A7F"/>
    <w:rsid w:val="003F63D3"/>
    <w:rsid w:val="004076D4"/>
    <w:rsid w:val="00410102"/>
    <w:rsid w:val="004116B9"/>
    <w:rsid w:val="004230CE"/>
    <w:rsid w:val="00431C2B"/>
    <w:rsid w:val="00445FDC"/>
    <w:rsid w:val="00461990"/>
    <w:rsid w:val="00470424"/>
    <w:rsid w:val="00481974"/>
    <w:rsid w:val="00490416"/>
    <w:rsid w:val="004A3517"/>
    <w:rsid w:val="004A4462"/>
    <w:rsid w:val="004A7322"/>
    <w:rsid w:val="004C31C2"/>
    <w:rsid w:val="005061AE"/>
    <w:rsid w:val="00513EB7"/>
    <w:rsid w:val="005418CA"/>
    <w:rsid w:val="005430BC"/>
    <w:rsid w:val="00572336"/>
    <w:rsid w:val="00582630"/>
    <w:rsid w:val="005940E1"/>
    <w:rsid w:val="005969F5"/>
    <w:rsid w:val="005B3AB2"/>
    <w:rsid w:val="005B5BC3"/>
    <w:rsid w:val="005C0649"/>
    <w:rsid w:val="005D1FAE"/>
    <w:rsid w:val="005E5E7C"/>
    <w:rsid w:val="005F5A8C"/>
    <w:rsid w:val="00613E2A"/>
    <w:rsid w:val="006160BF"/>
    <w:rsid w:val="00623231"/>
    <w:rsid w:val="00627F49"/>
    <w:rsid w:val="00630F0E"/>
    <w:rsid w:val="00644579"/>
    <w:rsid w:val="00656C09"/>
    <w:rsid w:val="006746EF"/>
    <w:rsid w:val="0069551D"/>
    <w:rsid w:val="006B5842"/>
    <w:rsid w:val="006B6457"/>
    <w:rsid w:val="006C6D7A"/>
    <w:rsid w:val="006D0FB8"/>
    <w:rsid w:val="006E0869"/>
    <w:rsid w:val="006E51D2"/>
    <w:rsid w:val="00702DC6"/>
    <w:rsid w:val="00713F62"/>
    <w:rsid w:val="00716648"/>
    <w:rsid w:val="00727510"/>
    <w:rsid w:val="007335D0"/>
    <w:rsid w:val="007370CE"/>
    <w:rsid w:val="00750F9D"/>
    <w:rsid w:val="00766F4F"/>
    <w:rsid w:val="00776F61"/>
    <w:rsid w:val="00786895"/>
    <w:rsid w:val="007917D9"/>
    <w:rsid w:val="0079408D"/>
    <w:rsid w:val="00794190"/>
    <w:rsid w:val="007A1644"/>
    <w:rsid w:val="007C048E"/>
    <w:rsid w:val="007D47F5"/>
    <w:rsid w:val="00803D4F"/>
    <w:rsid w:val="008046CE"/>
    <w:rsid w:val="00816175"/>
    <w:rsid w:val="008221B7"/>
    <w:rsid w:val="00835242"/>
    <w:rsid w:val="00837E4A"/>
    <w:rsid w:val="00840551"/>
    <w:rsid w:val="008524C6"/>
    <w:rsid w:val="00863531"/>
    <w:rsid w:val="008740BD"/>
    <w:rsid w:val="008B086A"/>
    <w:rsid w:val="008B4134"/>
    <w:rsid w:val="008B5595"/>
    <w:rsid w:val="008C14F7"/>
    <w:rsid w:val="008C2EBE"/>
    <w:rsid w:val="008C30D1"/>
    <w:rsid w:val="008C7998"/>
    <w:rsid w:val="008D57CA"/>
    <w:rsid w:val="008E6D80"/>
    <w:rsid w:val="008E6E16"/>
    <w:rsid w:val="008F306C"/>
    <w:rsid w:val="00935D8E"/>
    <w:rsid w:val="00936B8A"/>
    <w:rsid w:val="00954EE9"/>
    <w:rsid w:val="00974030"/>
    <w:rsid w:val="00983734"/>
    <w:rsid w:val="009935F5"/>
    <w:rsid w:val="0099410E"/>
    <w:rsid w:val="009A1A8B"/>
    <w:rsid w:val="009A6AF8"/>
    <w:rsid w:val="009B62B5"/>
    <w:rsid w:val="009D218A"/>
    <w:rsid w:val="009D2398"/>
    <w:rsid w:val="009F52A3"/>
    <w:rsid w:val="00A074E2"/>
    <w:rsid w:val="00A07D3A"/>
    <w:rsid w:val="00A643B9"/>
    <w:rsid w:val="00A71B3F"/>
    <w:rsid w:val="00A91390"/>
    <w:rsid w:val="00A96573"/>
    <w:rsid w:val="00A973E2"/>
    <w:rsid w:val="00AA0082"/>
    <w:rsid w:val="00AB265A"/>
    <w:rsid w:val="00AC6EC7"/>
    <w:rsid w:val="00AE4E6F"/>
    <w:rsid w:val="00AF4644"/>
    <w:rsid w:val="00B05FEE"/>
    <w:rsid w:val="00B1591C"/>
    <w:rsid w:val="00B1605D"/>
    <w:rsid w:val="00B2038E"/>
    <w:rsid w:val="00B275F9"/>
    <w:rsid w:val="00B3345E"/>
    <w:rsid w:val="00B3417F"/>
    <w:rsid w:val="00B362AC"/>
    <w:rsid w:val="00B44635"/>
    <w:rsid w:val="00B756E1"/>
    <w:rsid w:val="00BB54F3"/>
    <w:rsid w:val="00BB720F"/>
    <w:rsid w:val="00BC08CF"/>
    <w:rsid w:val="00BC7969"/>
    <w:rsid w:val="00BF204B"/>
    <w:rsid w:val="00BF2422"/>
    <w:rsid w:val="00C10601"/>
    <w:rsid w:val="00C2155C"/>
    <w:rsid w:val="00C338BC"/>
    <w:rsid w:val="00C71BC0"/>
    <w:rsid w:val="00C7766F"/>
    <w:rsid w:val="00C77CE9"/>
    <w:rsid w:val="00C83A47"/>
    <w:rsid w:val="00C8623C"/>
    <w:rsid w:val="00CA2433"/>
    <w:rsid w:val="00CC5314"/>
    <w:rsid w:val="00CD1CCC"/>
    <w:rsid w:val="00CD7024"/>
    <w:rsid w:val="00CE61CF"/>
    <w:rsid w:val="00D1339F"/>
    <w:rsid w:val="00D14D0C"/>
    <w:rsid w:val="00D21797"/>
    <w:rsid w:val="00D317F7"/>
    <w:rsid w:val="00D526C8"/>
    <w:rsid w:val="00D630F1"/>
    <w:rsid w:val="00D70BF1"/>
    <w:rsid w:val="00D7630C"/>
    <w:rsid w:val="00DA37DF"/>
    <w:rsid w:val="00DB0F4D"/>
    <w:rsid w:val="00DB507B"/>
    <w:rsid w:val="00DD4940"/>
    <w:rsid w:val="00DE3011"/>
    <w:rsid w:val="00DE5778"/>
    <w:rsid w:val="00DF0768"/>
    <w:rsid w:val="00E01B92"/>
    <w:rsid w:val="00E06E50"/>
    <w:rsid w:val="00E20192"/>
    <w:rsid w:val="00E3357E"/>
    <w:rsid w:val="00E355B5"/>
    <w:rsid w:val="00E3729F"/>
    <w:rsid w:val="00E41AEF"/>
    <w:rsid w:val="00E43E3D"/>
    <w:rsid w:val="00E516BB"/>
    <w:rsid w:val="00E53B7F"/>
    <w:rsid w:val="00E63BC0"/>
    <w:rsid w:val="00E73214"/>
    <w:rsid w:val="00E93CB7"/>
    <w:rsid w:val="00E95310"/>
    <w:rsid w:val="00EA60B4"/>
    <w:rsid w:val="00EC310B"/>
    <w:rsid w:val="00EC3A41"/>
    <w:rsid w:val="00ED1F42"/>
    <w:rsid w:val="00EE2078"/>
    <w:rsid w:val="00EE48DD"/>
    <w:rsid w:val="00EF3F05"/>
    <w:rsid w:val="00EF6306"/>
    <w:rsid w:val="00EF6E36"/>
    <w:rsid w:val="00F04FDC"/>
    <w:rsid w:val="00F1212A"/>
    <w:rsid w:val="00F22D06"/>
    <w:rsid w:val="00F27FDC"/>
    <w:rsid w:val="00F4467C"/>
    <w:rsid w:val="00F7617D"/>
    <w:rsid w:val="00F8139B"/>
    <w:rsid w:val="00F83FC7"/>
    <w:rsid w:val="00F9151C"/>
    <w:rsid w:val="00F96DB5"/>
    <w:rsid w:val="00FA5508"/>
    <w:rsid w:val="00FB7E5A"/>
    <w:rsid w:val="00FC19BC"/>
    <w:rsid w:val="00FC6C3C"/>
    <w:rsid w:val="00FC7AB0"/>
    <w:rsid w:val="00FD2E22"/>
    <w:rsid w:val="00FE12D7"/>
    <w:rsid w:val="00FE3416"/>
    <w:rsid w:val="00FE4516"/>
    <w:rsid w:val="04BB7B9B"/>
    <w:rsid w:val="069C69C0"/>
    <w:rsid w:val="06CE7BDA"/>
    <w:rsid w:val="0FDB4483"/>
    <w:rsid w:val="11746DEE"/>
    <w:rsid w:val="150E77B7"/>
    <w:rsid w:val="157C43AD"/>
    <w:rsid w:val="172448A0"/>
    <w:rsid w:val="18D07187"/>
    <w:rsid w:val="1A573346"/>
    <w:rsid w:val="1CCA242E"/>
    <w:rsid w:val="20A21F67"/>
    <w:rsid w:val="25E40DB9"/>
    <w:rsid w:val="28256B87"/>
    <w:rsid w:val="29576E86"/>
    <w:rsid w:val="2A6C179C"/>
    <w:rsid w:val="2CA81857"/>
    <w:rsid w:val="2DE770E0"/>
    <w:rsid w:val="2E0E243D"/>
    <w:rsid w:val="300E4B7B"/>
    <w:rsid w:val="319E4B7B"/>
    <w:rsid w:val="3356584C"/>
    <w:rsid w:val="33A200AF"/>
    <w:rsid w:val="3671020A"/>
    <w:rsid w:val="36BD4319"/>
    <w:rsid w:val="3A221E1C"/>
    <w:rsid w:val="3F6E2577"/>
    <w:rsid w:val="401409A4"/>
    <w:rsid w:val="42FB69D3"/>
    <w:rsid w:val="45723F92"/>
    <w:rsid w:val="459800C6"/>
    <w:rsid w:val="45B379C6"/>
    <w:rsid w:val="49441701"/>
    <w:rsid w:val="497A2BB8"/>
    <w:rsid w:val="4A8A30C2"/>
    <w:rsid w:val="4F561FB1"/>
    <w:rsid w:val="4FFC686A"/>
    <w:rsid w:val="5C2636E0"/>
    <w:rsid w:val="5D4F6D99"/>
    <w:rsid w:val="5DE516E8"/>
    <w:rsid w:val="5FAE549C"/>
    <w:rsid w:val="60624DFD"/>
    <w:rsid w:val="66C77065"/>
    <w:rsid w:val="6B216CAF"/>
    <w:rsid w:val="6D6A4A10"/>
    <w:rsid w:val="6F124878"/>
    <w:rsid w:val="75306C0F"/>
    <w:rsid w:val="75BF6B37"/>
    <w:rsid w:val="77A66315"/>
    <w:rsid w:val="77B768E1"/>
    <w:rsid w:val="7812433E"/>
    <w:rsid w:val="78CE30F6"/>
    <w:rsid w:val="7CC23699"/>
    <w:rsid w:val="7CE72710"/>
    <w:rsid w:val="7E5A7A3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uiPriority="0"/>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uiPriority="0"/>
    <w:lsdException w:name="HTML Bottom of Form" w:uiPriority="0"/>
    <w:lsdException w:name="Normal (Web)" w:uiPriority="0"/>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uiPriority="0"/>
    <w:lsdException w:name="annotation subject" w:locked="1" w:semiHidden="1" w:unhideWhenUsed="1"/>
    <w:lsdException w:name="No List" w:uiPriority="0"/>
    <w:lsdException w:name="Outline List 1" w:uiPriority="0"/>
    <w:lsdException w:name="Outline List 2" w:uiPriority="0"/>
    <w:lsdException w:name="Outline List 3" w:uiPriority="0"/>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uiPriority="0"/>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4D0C"/>
    <w:pPr>
      <w:widowControl w:val="0"/>
      <w:spacing w:line="360" w:lineRule="auto"/>
      <w:ind w:firstLineChars="200" w:firstLine="200"/>
      <w:jc w:val="both"/>
    </w:pPr>
    <w:rPr>
      <w:rFonts w:ascii="Calibri" w:hAnsi="Calibri" w:cs="Calibri"/>
      <w:szCs w:val="21"/>
    </w:rPr>
  </w:style>
  <w:style w:type="paragraph" w:styleId="Heading1">
    <w:name w:val="heading 1"/>
    <w:basedOn w:val="Normal"/>
    <w:next w:val="Normal"/>
    <w:link w:val="Heading1Char"/>
    <w:uiPriority w:val="99"/>
    <w:qFormat/>
    <w:rsid w:val="00D14D0C"/>
    <w:pPr>
      <w:autoSpaceDE w:val="0"/>
      <w:autoSpaceDN w:val="0"/>
      <w:adjustRightInd w:val="0"/>
      <w:jc w:val="left"/>
      <w:outlineLvl w:val="0"/>
    </w:pPr>
    <w:rPr>
      <w:rFonts w:cs="Times New Roman"/>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4D0C"/>
    <w:rPr>
      <w:rFonts w:ascii="Calibri" w:hAnsi="Calibri" w:cs="Times New Roman"/>
      <w:b/>
      <w:kern w:val="44"/>
      <w:sz w:val="44"/>
    </w:rPr>
  </w:style>
  <w:style w:type="paragraph" w:styleId="BalloonText">
    <w:name w:val="Balloon Text"/>
    <w:basedOn w:val="Normal"/>
    <w:link w:val="BalloonTextChar"/>
    <w:uiPriority w:val="99"/>
    <w:semiHidden/>
    <w:rsid w:val="00D14D0C"/>
    <w:rPr>
      <w:rFonts w:ascii="Times New Roman" w:hAnsi="Times New Roman" w:cs="Times New Roman"/>
      <w:kern w:val="0"/>
      <w:sz w:val="18"/>
      <w:szCs w:val="18"/>
    </w:rPr>
  </w:style>
  <w:style w:type="character" w:customStyle="1" w:styleId="BalloonTextChar">
    <w:name w:val="Balloon Text Char"/>
    <w:basedOn w:val="DefaultParagraphFont"/>
    <w:link w:val="BalloonText"/>
    <w:uiPriority w:val="99"/>
    <w:semiHidden/>
    <w:locked/>
    <w:rsid w:val="00D14D0C"/>
    <w:rPr>
      <w:rFonts w:cs="Times New Roman"/>
      <w:sz w:val="18"/>
    </w:rPr>
  </w:style>
  <w:style w:type="paragraph" w:styleId="Footer">
    <w:name w:val="footer"/>
    <w:basedOn w:val="Normal"/>
    <w:link w:val="FooterChar"/>
    <w:uiPriority w:val="99"/>
    <w:rsid w:val="00D14D0C"/>
    <w:pPr>
      <w:tabs>
        <w:tab w:val="center" w:pos="4153"/>
        <w:tab w:val="right" w:pos="8306"/>
      </w:tabs>
      <w:snapToGrid w:val="0"/>
      <w:jc w:val="left"/>
    </w:pPr>
    <w:rPr>
      <w:rFonts w:ascii="Times New Roman" w:hAnsi="Times New Roman" w:cs="Times New Roman"/>
      <w:kern w:val="0"/>
      <w:sz w:val="18"/>
      <w:szCs w:val="18"/>
    </w:rPr>
  </w:style>
  <w:style w:type="character" w:customStyle="1" w:styleId="FooterChar">
    <w:name w:val="Footer Char"/>
    <w:basedOn w:val="DefaultParagraphFont"/>
    <w:link w:val="Footer"/>
    <w:uiPriority w:val="99"/>
    <w:semiHidden/>
    <w:locked/>
    <w:rsid w:val="00D14D0C"/>
    <w:rPr>
      <w:rFonts w:cs="Times New Roman"/>
      <w:sz w:val="18"/>
    </w:rPr>
  </w:style>
  <w:style w:type="paragraph" w:styleId="Header">
    <w:name w:val="header"/>
    <w:basedOn w:val="Normal"/>
    <w:link w:val="HeaderChar"/>
    <w:uiPriority w:val="99"/>
    <w:rsid w:val="00D14D0C"/>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customStyle="1" w:styleId="HeaderChar">
    <w:name w:val="Header Char"/>
    <w:basedOn w:val="DefaultParagraphFont"/>
    <w:link w:val="Header"/>
    <w:uiPriority w:val="99"/>
    <w:semiHidden/>
    <w:locked/>
    <w:rsid w:val="00D14D0C"/>
    <w:rPr>
      <w:rFonts w:cs="Times New Roman"/>
      <w:sz w:val="18"/>
    </w:rPr>
  </w:style>
  <w:style w:type="paragraph" w:styleId="NormalWeb">
    <w:name w:val="Normal (Web)"/>
    <w:basedOn w:val="Normal"/>
    <w:uiPriority w:val="99"/>
    <w:rsid w:val="00D14D0C"/>
    <w:pPr>
      <w:widowControl/>
      <w:spacing w:before="100" w:beforeAutospacing="1" w:after="100" w:afterAutospacing="1"/>
      <w:jc w:val="left"/>
    </w:pPr>
    <w:rPr>
      <w:rFonts w:ascii="宋体" w:hAnsi="宋体" w:cs="宋体"/>
    </w:rPr>
  </w:style>
  <w:style w:type="character" w:styleId="Strong">
    <w:name w:val="Strong"/>
    <w:basedOn w:val="DefaultParagraphFont"/>
    <w:uiPriority w:val="99"/>
    <w:qFormat/>
    <w:rsid w:val="00D14D0C"/>
    <w:rPr>
      <w:rFonts w:cs="Times New Roman"/>
      <w:b/>
    </w:rPr>
  </w:style>
  <w:style w:type="character" w:styleId="Hyperlink">
    <w:name w:val="Hyperlink"/>
    <w:basedOn w:val="DefaultParagraphFont"/>
    <w:uiPriority w:val="99"/>
    <w:rsid w:val="00D14D0C"/>
    <w:rPr>
      <w:rFonts w:cs="Times New Roman"/>
      <w:color w:val="0000FF"/>
      <w:u w:val="single"/>
    </w:rPr>
  </w:style>
  <w:style w:type="paragraph" w:customStyle="1" w:styleId="1">
    <w:name w:val="列出段落1"/>
    <w:basedOn w:val="Normal"/>
    <w:uiPriority w:val="99"/>
    <w:rsid w:val="00D14D0C"/>
    <w:pPr>
      <w:ind w:firstLine="420"/>
    </w:pPr>
  </w:style>
  <w:style w:type="paragraph" w:customStyle="1" w:styleId="ListParagraph1">
    <w:name w:val="List Paragraph1"/>
    <w:basedOn w:val="Normal"/>
    <w:uiPriority w:val="99"/>
    <w:rsid w:val="00D14D0C"/>
    <w:pPr>
      <w:ind w:firstLine="420"/>
    </w:pPr>
  </w:style>
  <w:style w:type="paragraph" w:customStyle="1" w:styleId="Style12">
    <w:name w:val="_Style 12"/>
    <w:basedOn w:val="Normal"/>
    <w:uiPriority w:val="99"/>
    <w:rsid w:val="00D14D0C"/>
    <w:pPr>
      <w:ind w:firstLine="420"/>
    </w:pPr>
  </w:style>
  <w:style w:type="character" w:customStyle="1" w:styleId="description">
    <w:name w:val="description"/>
    <w:basedOn w:val="DefaultParagraphFont"/>
    <w:uiPriority w:val="99"/>
    <w:rsid w:val="00D14D0C"/>
    <w:rPr>
      <w:rFonts w:cs="Times New Roman"/>
    </w:rPr>
  </w:style>
  <w:style w:type="character" w:customStyle="1" w:styleId="apple-converted-space">
    <w:name w:val="apple-converted-space"/>
    <w:basedOn w:val="DefaultParagraphFont"/>
    <w:uiPriority w:val="99"/>
    <w:rsid w:val="00D14D0C"/>
    <w:rPr>
      <w:rFonts w:cs="Times New Roman"/>
    </w:rPr>
  </w:style>
  <w:style w:type="character" w:customStyle="1" w:styleId="number">
    <w:name w:val="number"/>
    <w:basedOn w:val="DefaultParagraphFont"/>
    <w:uiPriority w:val="99"/>
    <w:rsid w:val="00D14D0C"/>
    <w:rPr>
      <w:rFonts w:cs="Times New Roman"/>
    </w:rPr>
  </w:style>
  <w:style w:type="character" w:customStyle="1" w:styleId="headline-content">
    <w:name w:val="headline-content"/>
    <w:basedOn w:val="DefaultParagraphFont"/>
    <w:uiPriority w:val="99"/>
    <w:rsid w:val="00D14D0C"/>
    <w:rPr>
      <w:rFonts w:cs="Times New Roman"/>
    </w:rPr>
  </w:style>
  <w:style w:type="paragraph" w:customStyle="1" w:styleId="a">
    <w:name w:val="序"/>
    <w:basedOn w:val="Normal"/>
    <w:link w:val="CharChar"/>
    <w:uiPriority w:val="99"/>
    <w:rsid w:val="00D14D0C"/>
    <w:pPr>
      <w:numPr>
        <w:numId w:val="1"/>
      </w:numPr>
    </w:pPr>
    <w:rPr>
      <w:rFonts w:ascii="宋体" w:hAnsi="Times New Roman" w:cs="Times New Roman"/>
      <w:kern w:val="0"/>
      <w:szCs w:val="20"/>
      <w:shd w:val="clear" w:color="auto" w:fill="FFFFFF"/>
    </w:rPr>
  </w:style>
  <w:style w:type="character" w:customStyle="1" w:styleId="CharChar">
    <w:name w:val="序 Char Char"/>
    <w:link w:val="a"/>
    <w:uiPriority w:val="99"/>
    <w:locked/>
    <w:rsid w:val="00D14D0C"/>
    <w:rPr>
      <w:rFonts w:ascii="宋体" w:eastAsia="宋体"/>
      <w:sz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baike.baidu.com/view/692170.htm" TargetMode="External"/><Relationship Id="rId21" Type="http://schemas.openxmlformats.org/officeDocument/2006/relationships/hyperlink" Target="http://baike.baidu.com/view/5091.htm" TargetMode="External"/><Relationship Id="rId42" Type="http://schemas.openxmlformats.org/officeDocument/2006/relationships/hyperlink" Target="http://baike.baidu.com/view/1073224.htm" TargetMode="External"/><Relationship Id="rId63" Type="http://schemas.openxmlformats.org/officeDocument/2006/relationships/hyperlink" Target="http://baike.baidu.com/view/898.htm" TargetMode="External"/><Relationship Id="rId84" Type="http://schemas.openxmlformats.org/officeDocument/2006/relationships/hyperlink" Target="http://baike.baidu.com/subview/135302/8587600.htm" TargetMode="External"/><Relationship Id="rId138" Type="http://schemas.openxmlformats.org/officeDocument/2006/relationships/hyperlink" Target="http://baike.baidu.com/view/8426.htm" TargetMode="External"/><Relationship Id="rId159" Type="http://schemas.openxmlformats.org/officeDocument/2006/relationships/hyperlink" Target="http://baike.baidu.com/view/16015.htm" TargetMode="External"/><Relationship Id="rId170" Type="http://schemas.openxmlformats.org/officeDocument/2006/relationships/hyperlink" Target="http://baike.baidu.com/view/94125.htm" TargetMode="External"/><Relationship Id="rId191" Type="http://schemas.openxmlformats.org/officeDocument/2006/relationships/hyperlink" Target="http://baike.baidu.com/view/561915.htm" TargetMode="External"/><Relationship Id="rId205" Type="http://schemas.openxmlformats.org/officeDocument/2006/relationships/hyperlink" Target="http://baike.baidu.com/view/22575.htm" TargetMode="External"/><Relationship Id="rId226" Type="http://schemas.openxmlformats.org/officeDocument/2006/relationships/hyperlink" Target="http://baike.baidu.com/view/17652.htm" TargetMode="External"/><Relationship Id="rId107" Type="http://schemas.openxmlformats.org/officeDocument/2006/relationships/hyperlink" Target="http://baike.baidu.com/view/2174.htm" TargetMode="External"/><Relationship Id="rId11" Type="http://schemas.openxmlformats.org/officeDocument/2006/relationships/hyperlink" Target="http://baike.haosou.com/doc/3933345.html" TargetMode="External"/><Relationship Id="rId32" Type="http://schemas.openxmlformats.org/officeDocument/2006/relationships/hyperlink" Target="http://baike.baidu.com/view/79356.htm" TargetMode="External"/><Relationship Id="rId53" Type="http://schemas.openxmlformats.org/officeDocument/2006/relationships/hyperlink" Target="http://baike.baidu.com/view/15923.htm" TargetMode="External"/><Relationship Id="rId74" Type="http://schemas.openxmlformats.org/officeDocument/2006/relationships/hyperlink" Target="http://baike.baidu.com/view/23238.htm" TargetMode="External"/><Relationship Id="rId128" Type="http://schemas.openxmlformats.org/officeDocument/2006/relationships/hyperlink" Target="http://baike.baidu.com/view/297426.htm" TargetMode="External"/><Relationship Id="rId149" Type="http://schemas.openxmlformats.org/officeDocument/2006/relationships/hyperlink" Target="http://baike.baidu.com/subview/4555/4555.htm" TargetMode="External"/><Relationship Id="rId5" Type="http://schemas.openxmlformats.org/officeDocument/2006/relationships/footnotes" Target="footnotes.xml"/><Relationship Id="rId95" Type="http://schemas.openxmlformats.org/officeDocument/2006/relationships/hyperlink" Target="http://baike.baidu.com/view/1575473.htm" TargetMode="External"/><Relationship Id="rId160" Type="http://schemas.openxmlformats.org/officeDocument/2006/relationships/hyperlink" Target="http://baike.baidu.com/subview/17639/5236620.htm" TargetMode="External"/><Relationship Id="rId181" Type="http://schemas.openxmlformats.org/officeDocument/2006/relationships/hyperlink" Target="http://baike.baidu.com/view/4286.htm" TargetMode="External"/><Relationship Id="rId216" Type="http://schemas.openxmlformats.org/officeDocument/2006/relationships/hyperlink" Target="http://www.baidu.com/s?wd=%E5%A4%A7%E9%99%86%E6%9E%B6&amp;hl_tag=textlink&amp;tn=SE_hldp01350_v6v6zkg6" TargetMode="External"/><Relationship Id="rId237" Type="http://schemas.openxmlformats.org/officeDocument/2006/relationships/footer" Target="footer2.xml"/><Relationship Id="rId22" Type="http://schemas.openxmlformats.org/officeDocument/2006/relationships/hyperlink" Target="http://baike.baidu.com/view/29284.htm" TargetMode="External"/><Relationship Id="rId43" Type="http://schemas.openxmlformats.org/officeDocument/2006/relationships/hyperlink" Target="http://baike.baidu.com/view/400597.htm" TargetMode="External"/><Relationship Id="rId64" Type="http://schemas.openxmlformats.org/officeDocument/2006/relationships/hyperlink" Target="http://baike.baidu.com/view/18862.htm" TargetMode="External"/><Relationship Id="rId118" Type="http://schemas.openxmlformats.org/officeDocument/2006/relationships/hyperlink" Target="http://baike.baidu.com/subview/15817/5985770.htm" TargetMode="External"/><Relationship Id="rId139" Type="http://schemas.openxmlformats.org/officeDocument/2006/relationships/hyperlink" Target="http://baike.baidu.com/view/100249.htm" TargetMode="External"/><Relationship Id="rId85" Type="http://schemas.openxmlformats.org/officeDocument/2006/relationships/hyperlink" Target="http://baike.baidu.com/view/509765.htm" TargetMode="External"/><Relationship Id="rId150" Type="http://schemas.openxmlformats.org/officeDocument/2006/relationships/hyperlink" Target="http://baike.baidu.com/view/15672.htm" TargetMode="External"/><Relationship Id="rId171" Type="http://schemas.openxmlformats.org/officeDocument/2006/relationships/hyperlink" Target="http://baike.baidu.com/view/51478.htm" TargetMode="External"/><Relationship Id="rId192" Type="http://schemas.openxmlformats.org/officeDocument/2006/relationships/hyperlink" Target="http://baike.baidu.com/view/39613.htm" TargetMode="External"/><Relationship Id="rId206" Type="http://schemas.openxmlformats.org/officeDocument/2006/relationships/hyperlink" Target="http://baike.baidu.com/view/61891.htm" TargetMode="External"/><Relationship Id="rId227" Type="http://schemas.openxmlformats.org/officeDocument/2006/relationships/hyperlink" Target="http://baike.baidu.com/view/98407.htm" TargetMode="External"/><Relationship Id="rId201" Type="http://schemas.openxmlformats.org/officeDocument/2006/relationships/hyperlink" Target="http://baike.baidu.com/view/18576.htm" TargetMode="External"/><Relationship Id="rId222" Type="http://schemas.openxmlformats.org/officeDocument/2006/relationships/hyperlink" Target="http://www.baidu.com/s?wd=%E5%8C%97%E5%86%B0%E6%B4%8B&amp;hl_tag=textlink&amp;tn=SE_hldp01350_v6v6zkg6" TargetMode="External"/><Relationship Id="rId12" Type="http://schemas.openxmlformats.org/officeDocument/2006/relationships/hyperlink" Target="http://baike.haosou.com/doc/5409726.html" TargetMode="External"/><Relationship Id="rId17" Type="http://schemas.openxmlformats.org/officeDocument/2006/relationships/hyperlink" Target="http://www.baidu.com/s?wd=%E5%B4%87%E6%98%8E%E5%B2%9B&amp;hl_tag=textlink&amp;tn=SE_hldp01350_v6v6zkg6" TargetMode="External"/><Relationship Id="rId33" Type="http://schemas.openxmlformats.org/officeDocument/2006/relationships/hyperlink" Target="http://baike.baidu.com/view/52060.htm" TargetMode="External"/><Relationship Id="rId38" Type="http://schemas.openxmlformats.org/officeDocument/2006/relationships/hyperlink" Target="http://baike.baidu.com/view/8520.htm" TargetMode="External"/><Relationship Id="rId59" Type="http://schemas.openxmlformats.org/officeDocument/2006/relationships/hyperlink" Target="http://baike.baidu.com/subview/63155/11114699.htm" TargetMode="External"/><Relationship Id="rId103" Type="http://schemas.openxmlformats.org/officeDocument/2006/relationships/hyperlink" Target="http://baike.baidu.com/view/5047.htm" TargetMode="External"/><Relationship Id="rId108" Type="http://schemas.openxmlformats.org/officeDocument/2006/relationships/hyperlink" Target="http://baike.baidu.com/view/1815103.htm" TargetMode="External"/><Relationship Id="rId124" Type="http://schemas.openxmlformats.org/officeDocument/2006/relationships/hyperlink" Target="http://baike.baidu.com/view/23238.htm" TargetMode="External"/><Relationship Id="rId129" Type="http://schemas.openxmlformats.org/officeDocument/2006/relationships/hyperlink" Target="http://baike.baidu.com/view/595143.htm" TargetMode="External"/><Relationship Id="rId54" Type="http://schemas.openxmlformats.org/officeDocument/2006/relationships/hyperlink" Target="http://baike.baidu.com/view/8520.htm" TargetMode="External"/><Relationship Id="rId70" Type="http://schemas.openxmlformats.org/officeDocument/2006/relationships/hyperlink" Target="http://baike.baidu.com/view/45137.htm" TargetMode="External"/><Relationship Id="rId75" Type="http://schemas.openxmlformats.org/officeDocument/2006/relationships/hyperlink" Target="http://baike.baidu.com/view/2212.htm" TargetMode="External"/><Relationship Id="rId91" Type="http://schemas.openxmlformats.org/officeDocument/2006/relationships/hyperlink" Target="http://baike.baidu.com/view/122999.htm" TargetMode="External"/><Relationship Id="rId96" Type="http://schemas.openxmlformats.org/officeDocument/2006/relationships/hyperlink" Target="http://baike.baidu.com/view/2684.htm" TargetMode="External"/><Relationship Id="rId140" Type="http://schemas.openxmlformats.org/officeDocument/2006/relationships/hyperlink" Target="http://baike.baidu.com/view/2720.htm" TargetMode="External"/><Relationship Id="rId145" Type="http://schemas.openxmlformats.org/officeDocument/2006/relationships/hyperlink" Target="http://baike.baidu.com/view/29284.htm" TargetMode="External"/><Relationship Id="rId161" Type="http://schemas.openxmlformats.org/officeDocument/2006/relationships/hyperlink" Target="http://baike.baidu.com/view/76578.htm" TargetMode="External"/><Relationship Id="rId166" Type="http://schemas.openxmlformats.org/officeDocument/2006/relationships/hyperlink" Target="http://baike.baidu.com/view/1955.htm" TargetMode="External"/><Relationship Id="rId182" Type="http://schemas.openxmlformats.org/officeDocument/2006/relationships/hyperlink" Target="http://baike.baidu.com/view/7814.htm" TargetMode="External"/><Relationship Id="rId187" Type="http://schemas.openxmlformats.org/officeDocument/2006/relationships/hyperlink" Target="http://baike.baidu.com/view/6891.htm" TargetMode="External"/><Relationship Id="rId217" Type="http://schemas.openxmlformats.org/officeDocument/2006/relationships/hyperlink" Target="http://www.baidu.com/s?wd=%E5%A4%A7%E9%99%86%E6%9E%B6&amp;hl_tag=textlink&amp;tn=SE_hldp01350_v6v6zkg6"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baike.baidu.com/view/3622.htm" TargetMode="External"/><Relationship Id="rId233" Type="http://schemas.openxmlformats.org/officeDocument/2006/relationships/hyperlink" Target="http://baike.haosou.com/doc/5343792.html" TargetMode="External"/><Relationship Id="rId238" Type="http://schemas.openxmlformats.org/officeDocument/2006/relationships/header" Target="header3.xml"/><Relationship Id="rId23" Type="http://schemas.openxmlformats.org/officeDocument/2006/relationships/hyperlink" Target="http://baike.baidu.com/view/37125.htm" TargetMode="External"/><Relationship Id="rId28" Type="http://schemas.openxmlformats.org/officeDocument/2006/relationships/hyperlink" Target="http://baike.baidu.com/view/8520.htm" TargetMode="External"/><Relationship Id="rId49" Type="http://schemas.openxmlformats.org/officeDocument/2006/relationships/hyperlink" Target="http://baike.baidu.com/view/944862.htm" TargetMode="External"/><Relationship Id="rId114" Type="http://schemas.openxmlformats.org/officeDocument/2006/relationships/hyperlink" Target="http://baike.baidu.com/view/15970.htm" TargetMode="External"/><Relationship Id="rId119" Type="http://schemas.openxmlformats.org/officeDocument/2006/relationships/hyperlink" Target="http://baike.baidu.com/subview/4555/4555.htm" TargetMode="External"/><Relationship Id="rId44" Type="http://schemas.openxmlformats.org/officeDocument/2006/relationships/hyperlink" Target="http://baike.baidu.com/view/540589.htm" TargetMode="External"/><Relationship Id="rId60" Type="http://schemas.openxmlformats.org/officeDocument/2006/relationships/hyperlink" Target="http://baike.baidu.com/view/65543.htm" TargetMode="External"/><Relationship Id="rId65" Type="http://schemas.openxmlformats.org/officeDocument/2006/relationships/hyperlink" Target="http://baike.baidu.com/view/45137.htm" TargetMode="External"/><Relationship Id="rId81" Type="http://schemas.openxmlformats.org/officeDocument/2006/relationships/hyperlink" Target="http://baike.baidu.com/view/2200.htm" TargetMode="External"/><Relationship Id="rId86" Type="http://schemas.openxmlformats.org/officeDocument/2006/relationships/hyperlink" Target="http://baike.baidu.com/view/65742.htm" TargetMode="External"/><Relationship Id="rId130" Type="http://schemas.openxmlformats.org/officeDocument/2006/relationships/hyperlink" Target="http://baike.baidu.com/view/45408.htm" TargetMode="External"/><Relationship Id="rId135" Type="http://schemas.openxmlformats.org/officeDocument/2006/relationships/hyperlink" Target="http://baike.baidu.com/subview/16056/5938976.htm" TargetMode="External"/><Relationship Id="rId151" Type="http://schemas.openxmlformats.org/officeDocument/2006/relationships/hyperlink" Target="http://baike.baidu.com/view/682156.htm" TargetMode="External"/><Relationship Id="rId156" Type="http://schemas.openxmlformats.org/officeDocument/2006/relationships/hyperlink" Target="http://baike.baidu.com/view/3017.htm" TargetMode="External"/><Relationship Id="rId177" Type="http://schemas.openxmlformats.org/officeDocument/2006/relationships/hyperlink" Target="http://baike.baidu.com/view/4286.htm" TargetMode="External"/><Relationship Id="rId198" Type="http://schemas.openxmlformats.org/officeDocument/2006/relationships/hyperlink" Target="http://baike.baidu.com/view/568476.htm" TargetMode="External"/><Relationship Id="rId172" Type="http://schemas.openxmlformats.org/officeDocument/2006/relationships/hyperlink" Target="http://baike.baidu.com/view/43727.htm" TargetMode="External"/><Relationship Id="rId193" Type="http://schemas.openxmlformats.org/officeDocument/2006/relationships/hyperlink" Target="http://baike.baidu.com/view/29284.htm" TargetMode="External"/><Relationship Id="rId202" Type="http://schemas.openxmlformats.org/officeDocument/2006/relationships/hyperlink" Target="http://baike.baidu.com/view/173526.htm" TargetMode="External"/><Relationship Id="rId207" Type="http://schemas.openxmlformats.org/officeDocument/2006/relationships/hyperlink" Target="http://baike.baidu.com/view/101585.htm" TargetMode="External"/><Relationship Id="rId223" Type="http://schemas.openxmlformats.org/officeDocument/2006/relationships/hyperlink" Target="http://www.baidu.com/s?wd=%E6%9C%AA%E7%9F%A5%E7%94%9F%E7%89%A9&amp;hl_tag=textlink&amp;tn=SE_hldp01350_v6v6zkg6" TargetMode="External"/><Relationship Id="rId228" Type="http://schemas.openxmlformats.org/officeDocument/2006/relationships/hyperlink" Target="http://baike.baidu.com/view/150517.htm" TargetMode="External"/><Relationship Id="rId13" Type="http://schemas.openxmlformats.org/officeDocument/2006/relationships/hyperlink" Target="http://baike.haosou.com/doc/6368256.html" TargetMode="External"/><Relationship Id="rId18" Type="http://schemas.openxmlformats.org/officeDocument/2006/relationships/hyperlink" Target="http://www.baidu.com/s?wd=%E5%B9%B3%E6%96%B9%E5%8D%83%E7%B1%B3&amp;hl_tag=textlink&amp;tn=SE_hldp01350_v6v6zkg6" TargetMode="External"/><Relationship Id="rId39" Type="http://schemas.openxmlformats.org/officeDocument/2006/relationships/hyperlink" Target="http://baike.baidu.com/view/45137.htm" TargetMode="External"/><Relationship Id="rId109" Type="http://schemas.openxmlformats.org/officeDocument/2006/relationships/hyperlink" Target="http://baike.baidu.com/view/88972.htm" TargetMode="External"/><Relationship Id="rId34" Type="http://schemas.openxmlformats.org/officeDocument/2006/relationships/hyperlink" Target="http://baike.baidu.com/view/301329.htm" TargetMode="External"/><Relationship Id="rId50" Type="http://schemas.openxmlformats.org/officeDocument/2006/relationships/hyperlink" Target="http://baike.baidu.com/view/4185.htm" TargetMode="External"/><Relationship Id="rId55" Type="http://schemas.openxmlformats.org/officeDocument/2006/relationships/hyperlink" Target="http://baike.baidu.com/subview/3299/5268390.htm" TargetMode="External"/><Relationship Id="rId76" Type="http://schemas.openxmlformats.org/officeDocument/2006/relationships/hyperlink" Target="http://baike.baidu.com/view/41419.htm" TargetMode="External"/><Relationship Id="rId97" Type="http://schemas.openxmlformats.org/officeDocument/2006/relationships/hyperlink" Target="http://baike.baidu.com/view/320811.htm" TargetMode="External"/><Relationship Id="rId104" Type="http://schemas.openxmlformats.org/officeDocument/2006/relationships/hyperlink" Target="http://baike.baidu.com/view/38822.htm" TargetMode="External"/><Relationship Id="rId120" Type="http://schemas.openxmlformats.org/officeDocument/2006/relationships/hyperlink" Target="http://baike.baidu.com/subview/61891/14022133.htm" TargetMode="External"/><Relationship Id="rId125" Type="http://schemas.openxmlformats.org/officeDocument/2006/relationships/hyperlink" Target="http://baike.baidu.com/view/16056.htm" TargetMode="External"/><Relationship Id="rId141" Type="http://schemas.openxmlformats.org/officeDocument/2006/relationships/hyperlink" Target="http://baike.baidu.com/view/2732.htm" TargetMode="External"/><Relationship Id="rId146" Type="http://schemas.openxmlformats.org/officeDocument/2006/relationships/hyperlink" Target="http://baike.baidu.com/view/16056.htm" TargetMode="External"/><Relationship Id="rId167" Type="http://schemas.openxmlformats.org/officeDocument/2006/relationships/hyperlink" Target="http://baike.baidu.com/view/2680.htm" TargetMode="External"/><Relationship Id="rId188" Type="http://schemas.openxmlformats.org/officeDocument/2006/relationships/hyperlink" Target="http://baike.baidu.com/view/298864.htm" TargetMode="External"/><Relationship Id="rId7" Type="http://schemas.openxmlformats.org/officeDocument/2006/relationships/hyperlink" Target="http://baike.baidu.com/item/%E6%B5%B7%E6%B0%B4" TargetMode="External"/><Relationship Id="rId71" Type="http://schemas.openxmlformats.org/officeDocument/2006/relationships/hyperlink" Target="http://baike.baidu.com/view/1955.htm" TargetMode="External"/><Relationship Id="rId92" Type="http://schemas.openxmlformats.org/officeDocument/2006/relationships/hyperlink" Target="http://baike.baidu.com/view/657628.htm" TargetMode="External"/><Relationship Id="rId162" Type="http://schemas.openxmlformats.org/officeDocument/2006/relationships/hyperlink" Target="http://baike.baidu.com/view/15817.htm" TargetMode="External"/><Relationship Id="rId183" Type="http://schemas.openxmlformats.org/officeDocument/2006/relationships/hyperlink" Target="http://baike.baidu.com/view/15072.htm" TargetMode="External"/><Relationship Id="rId213" Type="http://schemas.openxmlformats.org/officeDocument/2006/relationships/hyperlink" Target="http://baike.baidu.com/view/6323.htm" TargetMode="External"/><Relationship Id="rId218" Type="http://schemas.openxmlformats.org/officeDocument/2006/relationships/hyperlink" Target="http://www.baidu.com/s?wd=%E4%B8%9C%E6%B5%B7%E5%A4%A7%E9%99%86%E6%9E%B6&amp;hl_tag=textlink&amp;tn=SE_hldp01350_v6v6zkg6" TargetMode="External"/><Relationship Id="rId234" Type="http://schemas.openxmlformats.org/officeDocument/2006/relationships/header" Target="header1.xml"/><Relationship Id="rId239" Type="http://schemas.openxmlformats.org/officeDocument/2006/relationships/footer" Target="footer3.xml"/><Relationship Id="rId2" Type="http://schemas.openxmlformats.org/officeDocument/2006/relationships/styles" Target="styles.xml"/><Relationship Id="rId29" Type="http://schemas.openxmlformats.org/officeDocument/2006/relationships/hyperlink" Target="http://baike.baidu.com/view/48205.htm" TargetMode="External"/><Relationship Id="rId24" Type="http://schemas.openxmlformats.org/officeDocument/2006/relationships/hyperlink" Target="http://baike.baidu.com/view/93919.htm" TargetMode="External"/><Relationship Id="rId40" Type="http://schemas.openxmlformats.org/officeDocument/2006/relationships/hyperlink" Target="http://baike.baidu.com/view/94076.htm" TargetMode="External"/><Relationship Id="rId45" Type="http://schemas.openxmlformats.org/officeDocument/2006/relationships/hyperlink" Target="http://baike.baidu.com/subview/8520/6532655.htm" TargetMode="External"/><Relationship Id="rId66" Type="http://schemas.openxmlformats.org/officeDocument/2006/relationships/hyperlink" Target="http://baike.baidu.com/view/8520.htm" TargetMode="External"/><Relationship Id="rId87" Type="http://schemas.openxmlformats.org/officeDocument/2006/relationships/hyperlink" Target="http://baike.baidu.com/view/22275.htm" TargetMode="External"/><Relationship Id="rId110" Type="http://schemas.openxmlformats.org/officeDocument/2006/relationships/hyperlink" Target="http://baike.baidu.com/view/229149.htm" TargetMode="External"/><Relationship Id="rId115" Type="http://schemas.openxmlformats.org/officeDocument/2006/relationships/hyperlink" Target="http://baike.baidu.com/view/19948.htm" TargetMode="External"/><Relationship Id="rId131" Type="http://schemas.openxmlformats.org/officeDocument/2006/relationships/hyperlink" Target="http://baike.baidu.com/view/76601.htm" TargetMode="External"/><Relationship Id="rId136" Type="http://schemas.openxmlformats.org/officeDocument/2006/relationships/hyperlink" Target="http://baike.baidu.com/view/93982.htm" TargetMode="External"/><Relationship Id="rId157" Type="http://schemas.openxmlformats.org/officeDocument/2006/relationships/hyperlink" Target="http://baike.baidu.com/view/18523.htm" TargetMode="External"/><Relationship Id="rId178" Type="http://schemas.openxmlformats.org/officeDocument/2006/relationships/hyperlink" Target="http://baike.baidu.com/view/274332.htm" TargetMode="External"/><Relationship Id="rId61" Type="http://schemas.openxmlformats.org/officeDocument/2006/relationships/hyperlink" Target="http://baike.baidu.com/subview/65560/9960486.htm" TargetMode="External"/><Relationship Id="rId82" Type="http://schemas.openxmlformats.org/officeDocument/2006/relationships/hyperlink" Target="http://baike.baidu.com/view/171582.htm" TargetMode="External"/><Relationship Id="rId152" Type="http://schemas.openxmlformats.org/officeDocument/2006/relationships/hyperlink" Target="http://baike.baidu.com/view/94007.htm" TargetMode="External"/><Relationship Id="rId173" Type="http://schemas.openxmlformats.org/officeDocument/2006/relationships/hyperlink" Target="http://baike.baidu.com/view/30625.htm" TargetMode="External"/><Relationship Id="rId194" Type="http://schemas.openxmlformats.org/officeDocument/2006/relationships/hyperlink" Target="http://baike.baidu.com/view/2918.htm" TargetMode="External"/><Relationship Id="rId199" Type="http://schemas.openxmlformats.org/officeDocument/2006/relationships/hyperlink" Target="http://baike.baidu.com/view/6853.htm" TargetMode="External"/><Relationship Id="rId203" Type="http://schemas.openxmlformats.org/officeDocument/2006/relationships/hyperlink" Target="http://baike.baidu.com/view/28355.htm" TargetMode="External"/><Relationship Id="rId208" Type="http://schemas.openxmlformats.org/officeDocument/2006/relationships/hyperlink" Target="http://baike.baidu.com/view/2546.htm" TargetMode="External"/><Relationship Id="rId229" Type="http://schemas.openxmlformats.org/officeDocument/2006/relationships/hyperlink" Target="http://baike.baidu.com/view/454873.htm" TargetMode="External"/><Relationship Id="rId19" Type="http://schemas.openxmlformats.org/officeDocument/2006/relationships/hyperlink" Target="http://www.baidu.com/s?wd=%E5%9C%B0%E8%B4%A8%E5%B9%B4%E4%BB%A3&amp;hl_tag=textlink&amp;tn=SE_hldp01350_v6v6zkg6" TargetMode="External"/><Relationship Id="rId224" Type="http://schemas.openxmlformats.org/officeDocument/2006/relationships/hyperlink" Target="http://baike.baidu.com/view/94166.htm" TargetMode="External"/><Relationship Id="rId240" Type="http://schemas.openxmlformats.org/officeDocument/2006/relationships/fontTable" Target="fontTable.xml"/><Relationship Id="rId14" Type="http://schemas.openxmlformats.org/officeDocument/2006/relationships/hyperlink" Target="http://www.baidu.com/s?wd=%E5%8F%B0%E6%B9%BE%E5%B2%9B&amp;hl_tag=textlink&amp;tn=SE_hldp01350_v6v6zkg6" TargetMode="External"/><Relationship Id="rId30" Type="http://schemas.openxmlformats.org/officeDocument/2006/relationships/hyperlink" Target="http://baike.baidu.com/view/15793.htm" TargetMode="External"/><Relationship Id="rId35" Type="http://schemas.openxmlformats.org/officeDocument/2006/relationships/hyperlink" Target="http://baike.baidu.com/view/15716.htm" TargetMode="External"/><Relationship Id="rId56" Type="http://schemas.openxmlformats.org/officeDocument/2006/relationships/hyperlink" Target="http://baike.baidu.com/view/47551.htm" TargetMode="External"/><Relationship Id="rId77" Type="http://schemas.openxmlformats.org/officeDocument/2006/relationships/hyperlink" Target="http://baike.baidu.com/view/15793.htm" TargetMode="External"/><Relationship Id="rId100" Type="http://schemas.openxmlformats.org/officeDocument/2006/relationships/hyperlink" Target="http://baike.baidu.com/view/158978.htm" TargetMode="External"/><Relationship Id="rId105" Type="http://schemas.openxmlformats.org/officeDocument/2006/relationships/hyperlink" Target="http://baike.baidu.com/view/1575689.htm" TargetMode="External"/><Relationship Id="rId126" Type="http://schemas.openxmlformats.org/officeDocument/2006/relationships/hyperlink" Target="http://baike.baidu.com/view/29284.htm" TargetMode="External"/><Relationship Id="rId147" Type="http://schemas.openxmlformats.org/officeDocument/2006/relationships/hyperlink" Target="http://baike.baidu.com/view/15817.htm" TargetMode="External"/><Relationship Id="rId168" Type="http://schemas.openxmlformats.org/officeDocument/2006/relationships/hyperlink" Target="http://baike.baidu.com/view/486337.htm" TargetMode="External"/><Relationship Id="rId8" Type="http://schemas.openxmlformats.org/officeDocument/2006/relationships/hyperlink" Target="http://baike.baidu.com/view/1955.htm" TargetMode="External"/><Relationship Id="rId51" Type="http://schemas.openxmlformats.org/officeDocument/2006/relationships/hyperlink" Target="http://baike.baidu.com/view/3415612.htm" TargetMode="External"/><Relationship Id="rId72" Type="http://schemas.openxmlformats.org/officeDocument/2006/relationships/hyperlink" Target="http://baike.baidu.com/view/16056.htm" TargetMode="External"/><Relationship Id="rId93" Type="http://schemas.openxmlformats.org/officeDocument/2006/relationships/hyperlink" Target="http://baike.baidu.com/view/1955.htm" TargetMode="External"/><Relationship Id="rId98" Type="http://schemas.openxmlformats.org/officeDocument/2006/relationships/hyperlink" Target="http://baike.baidu.com/view/4350526.htm" TargetMode="External"/><Relationship Id="rId121" Type="http://schemas.openxmlformats.org/officeDocument/2006/relationships/hyperlink" Target="http://baike.baidu.com/view/94076.htm" TargetMode="External"/><Relationship Id="rId142" Type="http://schemas.openxmlformats.org/officeDocument/2006/relationships/hyperlink" Target="http://baike.baidu.com/view/2918.htm" TargetMode="External"/><Relationship Id="rId163" Type="http://schemas.openxmlformats.org/officeDocument/2006/relationships/hyperlink" Target="http://baike.baidu.com/view/16056.htm" TargetMode="External"/><Relationship Id="rId184" Type="http://schemas.openxmlformats.org/officeDocument/2006/relationships/hyperlink" Target="http://baike.baidu.com/view/167736.htm" TargetMode="External"/><Relationship Id="rId189" Type="http://schemas.openxmlformats.org/officeDocument/2006/relationships/hyperlink" Target="http://baike.baidu.com/view/20512.htm" TargetMode="External"/><Relationship Id="rId219" Type="http://schemas.openxmlformats.org/officeDocument/2006/relationships/hyperlink" Target="http://www.baidu.com/s?wd=%E5%A4%A7%E9%99%86%E6%9E%B6&amp;hl_tag=textlink&amp;tn=SE_hldp01350_v6v6zkg6" TargetMode="External"/><Relationship Id="rId3" Type="http://schemas.openxmlformats.org/officeDocument/2006/relationships/settings" Target="settings.xml"/><Relationship Id="rId214" Type="http://schemas.openxmlformats.org/officeDocument/2006/relationships/hyperlink" Target="http://baike.baidu.com/view/1955.htm" TargetMode="External"/><Relationship Id="rId230" Type="http://schemas.openxmlformats.org/officeDocument/2006/relationships/hyperlink" Target="http://baike.baidu.com/view/261650.htm" TargetMode="External"/><Relationship Id="rId235" Type="http://schemas.openxmlformats.org/officeDocument/2006/relationships/header" Target="header2.xml"/><Relationship Id="rId25" Type="http://schemas.openxmlformats.org/officeDocument/2006/relationships/hyperlink" Target="http://baike.baidu.com/view/94093.htm" TargetMode="External"/><Relationship Id="rId46" Type="http://schemas.openxmlformats.org/officeDocument/2006/relationships/hyperlink" Target="http://baike.baidu.com/view/45405.htm" TargetMode="External"/><Relationship Id="rId67" Type="http://schemas.openxmlformats.org/officeDocument/2006/relationships/hyperlink" Target="http://baike.baidu.com/view/48205.htm" TargetMode="External"/><Relationship Id="rId116" Type="http://schemas.openxmlformats.org/officeDocument/2006/relationships/hyperlink" Target="http://baike.baidu.com/view/4387.htm" TargetMode="External"/><Relationship Id="rId137" Type="http://schemas.openxmlformats.org/officeDocument/2006/relationships/hyperlink" Target="http://baike.baidu.com/subview/948516/11022047.htm" TargetMode="External"/><Relationship Id="rId158" Type="http://schemas.openxmlformats.org/officeDocument/2006/relationships/hyperlink" Target="http://baike.baidu.com/subview/16056/5938976.htm" TargetMode="External"/><Relationship Id="rId20" Type="http://schemas.openxmlformats.org/officeDocument/2006/relationships/hyperlink" Target="http://www.baidu.com/s?wd=%E4%B8%AD%E7%94%9F%E4%BB%A3&amp;hl_tag=textlink&amp;tn=SE_hldp01350_v6v6zkg6" TargetMode="External"/><Relationship Id="rId41" Type="http://schemas.openxmlformats.org/officeDocument/2006/relationships/hyperlink" Target="http://baike.baidu.com/view/1937011.htm" TargetMode="External"/><Relationship Id="rId62" Type="http://schemas.openxmlformats.org/officeDocument/2006/relationships/hyperlink" Target="http://baike.baidu.com/subview/65643/11176355.htm" TargetMode="External"/><Relationship Id="rId83" Type="http://schemas.openxmlformats.org/officeDocument/2006/relationships/hyperlink" Target="http://baike.baidu.com/view/8520.htm" TargetMode="External"/><Relationship Id="rId88" Type="http://schemas.openxmlformats.org/officeDocument/2006/relationships/hyperlink" Target="http://baike.baidu.com/view/162639.htm" TargetMode="External"/><Relationship Id="rId111" Type="http://schemas.openxmlformats.org/officeDocument/2006/relationships/hyperlink" Target="http://baike.baidu.com/view/7186.htm" TargetMode="External"/><Relationship Id="rId132" Type="http://schemas.openxmlformats.org/officeDocument/2006/relationships/hyperlink" Target="http://baike.baidu.com/view/23855.htm" TargetMode="External"/><Relationship Id="rId153" Type="http://schemas.openxmlformats.org/officeDocument/2006/relationships/hyperlink" Target="http://baike.baidu.com/view/16056.htm" TargetMode="External"/><Relationship Id="rId174" Type="http://schemas.openxmlformats.org/officeDocument/2006/relationships/hyperlink" Target="http://baike.baidu.com/view/29284.htm" TargetMode="External"/><Relationship Id="rId179" Type="http://schemas.openxmlformats.org/officeDocument/2006/relationships/hyperlink" Target="http://baike.baidu.com/view/7310.htm" TargetMode="External"/><Relationship Id="rId195" Type="http://schemas.openxmlformats.org/officeDocument/2006/relationships/hyperlink" Target="http://baike.baidu.com/view/18576.htm" TargetMode="External"/><Relationship Id="rId209" Type="http://schemas.openxmlformats.org/officeDocument/2006/relationships/hyperlink" Target="http://baike.baidu.com/view/852338.htm" TargetMode="External"/><Relationship Id="rId190" Type="http://schemas.openxmlformats.org/officeDocument/2006/relationships/hyperlink" Target="http://baike.baidu.com/view/15939.htm" TargetMode="External"/><Relationship Id="rId204" Type="http://schemas.openxmlformats.org/officeDocument/2006/relationships/hyperlink" Target="http://baike.baidu.com/view/2840.htm" TargetMode="External"/><Relationship Id="rId220" Type="http://schemas.openxmlformats.org/officeDocument/2006/relationships/hyperlink" Target="http://www.baidu.com/s?wd=%E5%8C%97%E5%86%B0%E6%B4%8B&amp;hl_tag=textlink&amp;tn=SE_hldp01350_v6v6zkg6" TargetMode="External"/><Relationship Id="rId225" Type="http://schemas.openxmlformats.org/officeDocument/2006/relationships/hyperlink" Target="http://baike.baidu.com/subview/37125/15344961.htm" TargetMode="External"/><Relationship Id="rId241" Type="http://schemas.openxmlformats.org/officeDocument/2006/relationships/theme" Target="theme/theme1.xml"/><Relationship Id="rId15" Type="http://schemas.openxmlformats.org/officeDocument/2006/relationships/hyperlink" Target="http://www.baidu.com/s?wd=%E6%B5%B7%E5%8D%97%E5%B2%9B&amp;hl_tag=textlink&amp;tn=SE_hldp01350_v6v6zkg6" TargetMode="External"/><Relationship Id="rId36" Type="http://schemas.openxmlformats.org/officeDocument/2006/relationships/hyperlink" Target="http://baike.baidu.com/view/39613.htm" TargetMode="External"/><Relationship Id="rId57" Type="http://schemas.openxmlformats.org/officeDocument/2006/relationships/hyperlink" Target="http://baike.baidu.com/view/1955.htm" TargetMode="External"/><Relationship Id="rId106" Type="http://schemas.openxmlformats.org/officeDocument/2006/relationships/hyperlink" Target="http://baike.baidu.com/view/6339.htm" TargetMode="External"/><Relationship Id="rId127" Type="http://schemas.openxmlformats.org/officeDocument/2006/relationships/hyperlink" Target="http://baike.baidu.com/view/48414.htm" TargetMode="External"/><Relationship Id="rId10" Type="http://schemas.openxmlformats.org/officeDocument/2006/relationships/hyperlink" Target="http://i9.qhimg.com/t01a25afa306a199eb4.png" TargetMode="External"/><Relationship Id="rId31" Type="http://schemas.openxmlformats.org/officeDocument/2006/relationships/hyperlink" Target="http://baike.baidu.com/view/15806.htm" TargetMode="External"/><Relationship Id="rId52" Type="http://schemas.openxmlformats.org/officeDocument/2006/relationships/hyperlink" Target="http://baike.baidu.com/view/931683.htm" TargetMode="External"/><Relationship Id="rId73" Type="http://schemas.openxmlformats.org/officeDocument/2006/relationships/hyperlink" Target="http://baike.baidu.com/view/29284.htm" TargetMode="External"/><Relationship Id="rId78" Type="http://schemas.openxmlformats.org/officeDocument/2006/relationships/hyperlink" Target="http://baike.baidu.com/view/48205.htm" TargetMode="External"/><Relationship Id="rId94" Type="http://schemas.openxmlformats.org/officeDocument/2006/relationships/hyperlink" Target="http://baike.baidu.com/view/16056.htm" TargetMode="External"/><Relationship Id="rId99" Type="http://schemas.openxmlformats.org/officeDocument/2006/relationships/hyperlink" Target="http://baike.baidu.com/view/1147509.htm" TargetMode="External"/><Relationship Id="rId101" Type="http://schemas.openxmlformats.org/officeDocument/2006/relationships/hyperlink" Target="http://baike.baidu.com/view/5396.htm" TargetMode="External"/><Relationship Id="rId122" Type="http://schemas.openxmlformats.org/officeDocument/2006/relationships/hyperlink" Target="http://baike.baidu.com/view/1458.htm" TargetMode="External"/><Relationship Id="rId143" Type="http://schemas.openxmlformats.org/officeDocument/2006/relationships/hyperlink" Target="http://baike.baidu.com/view/94003.htm" TargetMode="External"/><Relationship Id="rId148" Type="http://schemas.openxmlformats.org/officeDocument/2006/relationships/hyperlink" Target="http://baike.baidu.com/view/3622.htm" TargetMode="External"/><Relationship Id="rId164" Type="http://schemas.openxmlformats.org/officeDocument/2006/relationships/hyperlink" Target="http://baike.baidu.com/view/19223.htm" TargetMode="External"/><Relationship Id="rId169" Type="http://schemas.openxmlformats.org/officeDocument/2006/relationships/hyperlink" Target="http://baike.baidu.com/view/7026.htm" TargetMode="External"/><Relationship Id="rId185" Type="http://schemas.openxmlformats.org/officeDocument/2006/relationships/hyperlink" Target="http://baike.baidu.com/subview/4555/4555.htm" TargetMode="External"/><Relationship Id="rId4" Type="http://schemas.openxmlformats.org/officeDocument/2006/relationships/webSettings" Target="webSettings.xml"/><Relationship Id="rId9" Type="http://schemas.openxmlformats.org/officeDocument/2006/relationships/hyperlink" Target="http://www.baidu.com/s?wd=%E6%B5%B7%E5%B2%B8%E7%BA%BF%E9%95%BF&amp;hl_tag=textlink&amp;tn=SE_hldp01350_v6v6zkg6" TargetMode="External"/><Relationship Id="rId180" Type="http://schemas.openxmlformats.org/officeDocument/2006/relationships/hyperlink" Target="http://baike.baidu.com/view/636292.htm" TargetMode="External"/><Relationship Id="rId210" Type="http://schemas.openxmlformats.org/officeDocument/2006/relationships/hyperlink" Target="http://baike.baidu.com/view/1373867.htm" TargetMode="External"/><Relationship Id="rId215" Type="http://schemas.openxmlformats.org/officeDocument/2006/relationships/hyperlink" Target="http://baike.baidu.com/view/139424.htm" TargetMode="External"/><Relationship Id="rId236" Type="http://schemas.openxmlformats.org/officeDocument/2006/relationships/footer" Target="footer1.xml"/><Relationship Id="rId26" Type="http://schemas.openxmlformats.org/officeDocument/2006/relationships/hyperlink" Target="http://baike.baidu.com/view/94076.htm" TargetMode="External"/><Relationship Id="rId231" Type="http://schemas.openxmlformats.org/officeDocument/2006/relationships/hyperlink" Target="http://baike.baidu.com/view/1278603.htm" TargetMode="External"/><Relationship Id="rId47" Type="http://schemas.openxmlformats.org/officeDocument/2006/relationships/hyperlink" Target="http://baike.baidu.com/view/94076.htm" TargetMode="External"/><Relationship Id="rId68" Type="http://schemas.openxmlformats.org/officeDocument/2006/relationships/hyperlink" Target="http://baike.baidu.com/view/4479.htm" TargetMode="External"/><Relationship Id="rId89" Type="http://schemas.openxmlformats.org/officeDocument/2006/relationships/hyperlink" Target="http://baike.baidu.com/view/100596.htm" TargetMode="External"/><Relationship Id="rId112" Type="http://schemas.openxmlformats.org/officeDocument/2006/relationships/hyperlink" Target="http://baike.baidu.com/view/407162.htm" TargetMode="External"/><Relationship Id="rId133" Type="http://schemas.openxmlformats.org/officeDocument/2006/relationships/hyperlink" Target="http://baike.baidu.com/subview/78291/7629196.htm" TargetMode="External"/><Relationship Id="rId154" Type="http://schemas.openxmlformats.org/officeDocument/2006/relationships/hyperlink" Target="http://baike.baidu.com/view/1955.htm" TargetMode="External"/><Relationship Id="rId175" Type="http://schemas.openxmlformats.org/officeDocument/2006/relationships/hyperlink" Target="http://baike.baidu.com/view/30625.htm" TargetMode="External"/><Relationship Id="rId196" Type="http://schemas.openxmlformats.org/officeDocument/2006/relationships/hyperlink" Target="http://baike.baidu.com/view/299687.htm" TargetMode="External"/><Relationship Id="rId200" Type="http://schemas.openxmlformats.org/officeDocument/2006/relationships/hyperlink" Target="http://baike.baidu.com/view/4286.htm" TargetMode="External"/><Relationship Id="rId16" Type="http://schemas.openxmlformats.org/officeDocument/2006/relationships/hyperlink" Target="http://www.baidu.com/s?wd=%E9%95%BF%E6%B1%9F%E5%8F%A3&amp;hl_tag=textlink&amp;tn=SE_hldp01350_v6v6zkg6" TargetMode="External"/><Relationship Id="rId221" Type="http://schemas.openxmlformats.org/officeDocument/2006/relationships/hyperlink" Target="http://www.baidu.com/s?wd=%E4%B8%8E%E4%B8%96%E9%9A%94%E7%BB%9D&amp;hl_tag=textlink&amp;tn=SE_hldp01350_v6v6zkg6" TargetMode="External"/><Relationship Id="rId37" Type="http://schemas.openxmlformats.org/officeDocument/2006/relationships/hyperlink" Target="http://baike.baidu.com/view/150382.htm" TargetMode="External"/><Relationship Id="rId58" Type="http://schemas.openxmlformats.org/officeDocument/2006/relationships/hyperlink" Target="http://baike.baidu.com/view/68665.htm" TargetMode="External"/><Relationship Id="rId79" Type="http://schemas.openxmlformats.org/officeDocument/2006/relationships/hyperlink" Target="http://baike.baidu.com/view/2812.htm" TargetMode="External"/><Relationship Id="rId102" Type="http://schemas.openxmlformats.org/officeDocument/2006/relationships/hyperlink" Target="http://baike.baidu.com/view/320811.htm" TargetMode="External"/><Relationship Id="rId123" Type="http://schemas.openxmlformats.org/officeDocument/2006/relationships/hyperlink" Target="http://baike.baidu.com/view/3017.htm" TargetMode="External"/><Relationship Id="rId144" Type="http://schemas.openxmlformats.org/officeDocument/2006/relationships/hyperlink" Target="http://baike.baidu.com/view/1275.htm" TargetMode="External"/><Relationship Id="rId90" Type="http://schemas.openxmlformats.org/officeDocument/2006/relationships/hyperlink" Target="http://baike.baidu.com/view/20564.htm" TargetMode="External"/><Relationship Id="rId165" Type="http://schemas.openxmlformats.org/officeDocument/2006/relationships/hyperlink" Target="http://baike.baidu.com/view/29284.htm" TargetMode="External"/><Relationship Id="rId186" Type="http://schemas.openxmlformats.org/officeDocument/2006/relationships/hyperlink" Target="http://baike.baidu.com/view/3017.htm" TargetMode="External"/><Relationship Id="rId211" Type="http://schemas.openxmlformats.org/officeDocument/2006/relationships/hyperlink" Target="http://baike.baidu.com/view/622175.htm" TargetMode="External"/><Relationship Id="rId232" Type="http://schemas.openxmlformats.org/officeDocument/2006/relationships/hyperlink" Target="http://baike.haosou.com/doc/2093160.html" TargetMode="External"/><Relationship Id="rId27" Type="http://schemas.openxmlformats.org/officeDocument/2006/relationships/hyperlink" Target="http://baike.baidu.com/view/248957.htm" TargetMode="External"/><Relationship Id="rId48" Type="http://schemas.openxmlformats.org/officeDocument/2006/relationships/hyperlink" Target="http://baike.baidu.com/view/931683.htm" TargetMode="External"/><Relationship Id="rId69" Type="http://schemas.openxmlformats.org/officeDocument/2006/relationships/hyperlink" Target="http://baike.baidu.com/view/133292.htm" TargetMode="External"/><Relationship Id="rId113" Type="http://schemas.openxmlformats.org/officeDocument/2006/relationships/hyperlink" Target="http://baike.baidu.com/view/38005.htm" TargetMode="External"/><Relationship Id="rId134" Type="http://schemas.openxmlformats.org/officeDocument/2006/relationships/hyperlink" Target="http://baike.baidu.com/subview/63436/15904194.htm" TargetMode="External"/><Relationship Id="rId80" Type="http://schemas.openxmlformats.org/officeDocument/2006/relationships/hyperlink" Target="http://baike.baidu.com/view/23622.htm" TargetMode="External"/><Relationship Id="rId155" Type="http://schemas.openxmlformats.org/officeDocument/2006/relationships/hyperlink" Target="http://baike.baidu.com/view/15686.htm" TargetMode="External"/><Relationship Id="rId176" Type="http://schemas.openxmlformats.org/officeDocument/2006/relationships/hyperlink" Target="http://baike.baidu.com/view/840615.htm" TargetMode="External"/><Relationship Id="rId197" Type="http://schemas.openxmlformats.org/officeDocument/2006/relationships/hyperlink" Target="http://baike.baidu.com/view/3062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46</Pages>
  <Words>8942</Words>
  <Characters>-32766</Characters>
  <Application>Microsoft Office Outlook</Application>
  <DocSecurity>0</DocSecurity>
  <Lines>0</Lines>
  <Paragraphs>0</Paragraphs>
  <ScaleCrop>false</ScaleCrop>
  <Company>iTianKong.com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知识点：马尾藻海，又称萨加索海，是大西洋中一个没有岸的"海"，百慕大地区大致在北纬20～35°、西经35～70°之间，覆盖大约500～600万平方千米的水域。马尾藻海围绕着百慕大群岛，与大陆毫无瓜葛，所以它名虽为“海”，但实际上并不是严格意义上的海，只能说是大西洋中一个特殊的水域。</dc:title>
  <dc:subject/>
  <dc:creator>lenovo</dc:creator>
  <cp:keywords/>
  <dc:description/>
  <cp:lastModifiedBy>sun</cp:lastModifiedBy>
  <cp:revision>78</cp:revision>
  <dcterms:created xsi:type="dcterms:W3CDTF">2015-05-06T01:34:00Z</dcterms:created>
  <dcterms:modified xsi:type="dcterms:W3CDTF">2017-05-09T04:06:00Z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